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E604A" w14:textId="102C8420" w:rsidR="003D7D85" w:rsidRPr="00CA076A" w:rsidRDefault="003D7D85" w:rsidP="003D7D85">
      <w:pPr>
        <w:ind w:left="0" w:firstLine="0"/>
        <w:rPr>
          <w:rFonts w:asciiTheme="minorHAnsi" w:hAnsiTheme="minorHAnsi" w:cstheme="minorHAnsi"/>
          <w:color w:val="auto"/>
          <w:sz w:val="24"/>
          <w:szCs w:val="24"/>
        </w:rPr>
      </w:pPr>
      <w:r w:rsidRPr="00CA076A">
        <w:rPr>
          <w:rFonts w:asciiTheme="minorHAnsi" w:hAnsiTheme="minorHAnsi" w:cstheme="minorHAnsi"/>
          <w:color w:val="auto"/>
          <w:sz w:val="24"/>
          <w:szCs w:val="24"/>
        </w:rPr>
        <w:t>Załącznik nr 1 do wniosku o dofinansowanie - nabór FENX.02.04-IW.01-002/24</w:t>
      </w:r>
    </w:p>
    <w:p w14:paraId="3B7C3807" w14:textId="77777777" w:rsidR="003D7D85" w:rsidRPr="00CA076A" w:rsidRDefault="003D7D85" w:rsidP="003D7D85">
      <w:pPr>
        <w:ind w:left="0" w:firstLine="0"/>
        <w:rPr>
          <w:rFonts w:asciiTheme="minorHAnsi" w:hAnsiTheme="minorHAnsi" w:cstheme="minorHAnsi"/>
          <w:sz w:val="24"/>
          <w:szCs w:val="24"/>
        </w:rPr>
      </w:pPr>
    </w:p>
    <w:p w14:paraId="1FF4475E" w14:textId="77777777" w:rsidR="004170C7" w:rsidRPr="00CA076A" w:rsidRDefault="002B5A4C" w:rsidP="004D06AC">
      <w:pPr>
        <w:spacing w:after="60" w:line="360" w:lineRule="auto"/>
        <w:ind w:left="0" w:firstLine="0"/>
        <w:jc w:val="left"/>
        <w:rPr>
          <w:rFonts w:asciiTheme="minorHAnsi" w:hAnsiTheme="minorHAnsi" w:cstheme="minorHAnsi"/>
          <w:b/>
          <w:sz w:val="24"/>
          <w:szCs w:val="24"/>
        </w:rPr>
      </w:pPr>
      <w:r w:rsidRPr="00CA076A">
        <w:rPr>
          <w:rFonts w:asciiTheme="minorHAnsi" w:hAnsiTheme="minorHAnsi" w:cstheme="minorHAnsi"/>
          <w:b/>
          <w:sz w:val="24"/>
          <w:szCs w:val="24"/>
        </w:rPr>
        <w:t>Zakres studium wykonalności dla przedsięwzięć inwestycyjnych</w:t>
      </w:r>
      <w:r w:rsidR="00C83D08" w:rsidRPr="00CA076A">
        <w:rPr>
          <w:rFonts w:asciiTheme="minorHAnsi" w:hAnsiTheme="minorHAnsi" w:cstheme="minorHAnsi"/>
          <w:b/>
          <w:sz w:val="24"/>
          <w:szCs w:val="24"/>
        </w:rPr>
        <w:t xml:space="preserve"> </w:t>
      </w:r>
    </w:p>
    <w:p w14:paraId="7962AE3F" w14:textId="77777777" w:rsidR="004170C7" w:rsidRPr="00CA076A" w:rsidRDefault="002B5A4C" w:rsidP="004D06AC">
      <w:pPr>
        <w:pStyle w:val="Nagwek1"/>
        <w:spacing w:before="240" w:after="60" w:line="360" w:lineRule="auto"/>
        <w:ind w:left="227" w:hanging="340"/>
        <w:rPr>
          <w:rFonts w:asciiTheme="minorHAnsi" w:hAnsiTheme="minorHAnsi" w:cstheme="minorHAnsi"/>
          <w:sz w:val="24"/>
          <w:szCs w:val="24"/>
        </w:rPr>
      </w:pPr>
      <w:r w:rsidRPr="00CA076A">
        <w:rPr>
          <w:rFonts w:asciiTheme="minorHAnsi" w:hAnsiTheme="minorHAnsi" w:cstheme="minorHAnsi"/>
          <w:sz w:val="24"/>
          <w:szCs w:val="24"/>
        </w:rPr>
        <w:t>Podsumowanie danych na temat przedsi</w:t>
      </w:r>
      <w:r w:rsidRPr="00CA076A">
        <w:rPr>
          <w:rFonts w:asciiTheme="minorHAnsi" w:hAnsiTheme="minorHAnsi" w:cstheme="minorHAnsi"/>
          <w:b w:val="0"/>
          <w:sz w:val="24"/>
          <w:szCs w:val="24"/>
        </w:rPr>
        <w:t>ę</w:t>
      </w:r>
      <w:r w:rsidRPr="00CA076A">
        <w:rPr>
          <w:rFonts w:asciiTheme="minorHAnsi" w:hAnsiTheme="minorHAnsi" w:cstheme="minorHAnsi"/>
          <w:sz w:val="24"/>
          <w:szCs w:val="24"/>
        </w:rPr>
        <w:t>wzi</w:t>
      </w:r>
      <w:r w:rsidRPr="00CA076A">
        <w:rPr>
          <w:rFonts w:asciiTheme="minorHAnsi" w:hAnsiTheme="minorHAnsi" w:cstheme="minorHAnsi"/>
          <w:b w:val="0"/>
          <w:sz w:val="24"/>
          <w:szCs w:val="24"/>
        </w:rPr>
        <w:t>ę</w:t>
      </w:r>
      <w:r w:rsidRPr="00CA076A">
        <w:rPr>
          <w:rFonts w:asciiTheme="minorHAnsi" w:hAnsiTheme="minorHAnsi" w:cstheme="minorHAnsi"/>
          <w:sz w:val="24"/>
          <w:szCs w:val="24"/>
        </w:rPr>
        <w:t>cia</w:t>
      </w:r>
    </w:p>
    <w:p w14:paraId="59C3A391" w14:textId="77777777" w:rsidR="00BF1B62" w:rsidRPr="00BF1A1F"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BF1A1F">
        <w:rPr>
          <w:rFonts w:asciiTheme="minorHAnsi" w:hAnsiTheme="minorHAnsi" w:cstheme="minorHAnsi"/>
          <w:sz w:val="24"/>
          <w:szCs w:val="24"/>
        </w:rPr>
        <w:t>Wnioskodawca przedsięwzięcia</w:t>
      </w:r>
      <w:r w:rsidR="00BF1A1F">
        <w:rPr>
          <w:rFonts w:asciiTheme="minorHAnsi" w:hAnsiTheme="minorHAnsi" w:cstheme="minorHAnsi"/>
          <w:sz w:val="24"/>
          <w:szCs w:val="24"/>
        </w:rPr>
        <w:t>.</w:t>
      </w:r>
    </w:p>
    <w:p w14:paraId="4166D51B" w14:textId="77777777" w:rsidR="00ED5DAE"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Podmiot</w:t>
      </w:r>
      <w:r w:rsidR="00757BEE" w:rsidRPr="00663C34">
        <w:rPr>
          <w:rFonts w:asciiTheme="minorHAnsi" w:hAnsiTheme="minorHAnsi" w:cstheme="minorHAnsi"/>
          <w:sz w:val="24"/>
          <w:szCs w:val="24"/>
        </w:rPr>
        <w:t>y</w:t>
      </w:r>
      <w:r w:rsidR="005F3358" w:rsidRPr="00663C34">
        <w:rPr>
          <w:rFonts w:asciiTheme="minorHAnsi" w:hAnsiTheme="minorHAnsi" w:cstheme="minorHAnsi"/>
          <w:sz w:val="24"/>
          <w:szCs w:val="24"/>
        </w:rPr>
        <w:t xml:space="preserve"> </w:t>
      </w:r>
      <w:r w:rsidR="00757BEE" w:rsidRPr="00663C34">
        <w:rPr>
          <w:rFonts w:asciiTheme="minorHAnsi" w:hAnsiTheme="minorHAnsi" w:cstheme="minorHAnsi"/>
          <w:sz w:val="24"/>
          <w:szCs w:val="24"/>
        </w:rPr>
        <w:t xml:space="preserve">odpowiedzialne </w:t>
      </w:r>
      <w:r w:rsidRPr="00663C34">
        <w:rPr>
          <w:rFonts w:asciiTheme="minorHAnsi" w:hAnsiTheme="minorHAnsi" w:cstheme="minorHAnsi"/>
          <w:sz w:val="24"/>
          <w:szCs w:val="24"/>
        </w:rPr>
        <w:t xml:space="preserve">za </w:t>
      </w:r>
      <w:r w:rsidR="00ED5DAE" w:rsidRPr="00663C34">
        <w:rPr>
          <w:rFonts w:asciiTheme="minorHAnsi" w:hAnsiTheme="minorHAnsi" w:cstheme="minorHAnsi"/>
          <w:sz w:val="24"/>
          <w:szCs w:val="24"/>
        </w:rPr>
        <w:t xml:space="preserve">realizację </w:t>
      </w:r>
      <w:r w:rsidRPr="00663C34">
        <w:rPr>
          <w:rFonts w:asciiTheme="minorHAnsi" w:hAnsiTheme="minorHAnsi" w:cstheme="minorHAnsi"/>
          <w:sz w:val="24"/>
          <w:szCs w:val="24"/>
        </w:rPr>
        <w:t>przedsięwzięcia (</w:t>
      </w:r>
      <w:r w:rsidR="00757BEE" w:rsidRPr="00663C34">
        <w:rPr>
          <w:rFonts w:asciiTheme="minorHAnsi" w:hAnsiTheme="minorHAnsi" w:cstheme="minorHAnsi"/>
          <w:sz w:val="24"/>
          <w:szCs w:val="24"/>
        </w:rPr>
        <w:t>b</w:t>
      </w:r>
      <w:r w:rsidRPr="00663C34">
        <w:rPr>
          <w:rFonts w:asciiTheme="minorHAnsi" w:hAnsiTheme="minorHAnsi" w:cstheme="minorHAnsi"/>
          <w:sz w:val="24"/>
          <w:szCs w:val="24"/>
        </w:rPr>
        <w:t>eneficjent</w:t>
      </w:r>
      <w:r w:rsidR="00757BEE" w:rsidRPr="00663C34">
        <w:rPr>
          <w:rFonts w:asciiTheme="minorHAnsi" w:hAnsiTheme="minorHAnsi" w:cstheme="minorHAnsi"/>
          <w:sz w:val="24"/>
          <w:szCs w:val="24"/>
        </w:rPr>
        <w:t xml:space="preserve">, </w:t>
      </w:r>
      <w:r w:rsidR="00004B55" w:rsidRPr="00663C34">
        <w:rPr>
          <w:rFonts w:asciiTheme="minorHAnsi" w:hAnsiTheme="minorHAnsi" w:cstheme="minorHAnsi"/>
          <w:sz w:val="24"/>
          <w:szCs w:val="24"/>
        </w:rPr>
        <w:t>podmioty upoważnione do ponoszenia wydatków kwalifikowanych</w:t>
      </w:r>
      <w:r w:rsidR="00757BEE" w:rsidRPr="00663C34">
        <w:rPr>
          <w:rFonts w:asciiTheme="minorHAnsi" w:hAnsiTheme="minorHAnsi" w:cstheme="minorHAnsi"/>
          <w:sz w:val="24"/>
          <w:szCs w:val="24"/>
        </w:rPr>
        <w:t xml:space="preserve"> – </w:t>
      </w:r>
      <w:r w:rsidR="00757BEE" w:rsidRPr="00BF1A1F">
        <w:rPr>
          <w:rFonts w:asciiTheme="minorHAnsi" w:hAnsiTheme="minorHAnsi" w:cstheme="minorHAnsi"/>
          <w:sz w:val="24"/>
          <w:szCs w:val="24"/>
        </w:rPr>
        <w:t>o ile dotyczy</w:t>
      </w:r>
      <w:r w:rsidRPr="00663C34">
        <w:rPr>
          <w:rFonts w:asciiTheme="minorHAnsi" w:hAnsiTheme="minorHAnsi" w:cstheme="minorHAnsi"/>
          <w:sz w:val="24"/>
          <w:szCs w:val="24"/>
        </w:rPr>
        <w:t>)</w:t>
      </w:r>
      <w:r w:rsidR="00BF1A1F">
        <w:rPr>
          <w:rFonts w:asciiTheme="minorHAnsi" w:hAnsiTheme="minorHAnsi" w:cstheme="minorHAnsi"/>
          <w:sz w:val="24"/>
          <w:szCs w:val="24"/>
        </w:rPr>
        <w:t>.</w:t>
      </w:r>
    </w:p>
    <w:p w14:paraId="210A4813" w14:textId="77777777" w:rsidR="004170C7" w:rsidRPr="00BF1A1F" w:rsidRDefault="00ED5DAE" w:rsidP="00D337A9">
      <w:pPr>
        <w:pStyle w:val="Akapitzlist"/>
        <w:numPr>
          <w:ilvl w:val="2"/>
          <w:numId w:val="11"/>
        </w:numPr>
        <w:spacing w:after="60" w:line="360" w:lineRule="auto"/>
        <w:ind w:left="1276"/>
        <w:jc w:val="left"/>
        <w:rPr>
          <w:rFonts w:asciiTheme="minorHAnsi" w:hAnsiTheme="minorHAnsi" w:cstheme="minorHAnsi"/>
          <w:sz w:val="24"/>
          <w:szCs w:val="24"/>
        </w:rPr>
      </w:pPr>
      <w:r w:rsidRPr="00BF1A1F">
        <w:rPr>
          <w:rFonts w:asciiTheme="minorHAnsi" w:hAnsiTheme="minorHAnsi" w:cstheme="minorHAnsi"/>
          <w:sz w:val="24"/>
          <w:szCs w:val="24"/>
        </w:rPr>
        <w:t>Potencjał techniczny, prawny, finansowy i administracyjny</w:t>
      </w:r>
      <w:r w:rsidR="00757BEE" w:rsidRPr="00BF1A1F">
        <w:rPr>
          <w:rFonts w:asciiTheme="minorHAnsi" w:hAnsiTheme="minorHAnsi" w:cstheme="minorHAnsi"/>
          <w:sz w:val="24"/>
          <w:szCs w:val="24"/>
        </w:rPr>
        <w:t xml:space="preserve"> beneficjenta</w:t>
      </w:r>
      <w:r w:rsidR="008B3C82" w:rsidRPr="00BF1A1F">
        <w:rPr>
          <w:rFonts w:asciiTheme="minorHAnsi" w:hAnsiTheme="minorHAnsi" w:cstheme="minorHAnsi"/>
          <w:sz w:val="24"/>
          <w:szCs w:val="24"/>
        </w:rPr>
        <w:t xml:space="preserve"> w tym doświadczenie w zakresie realizacji projektów infrastrukturalnych)</w:t>
      </w:r>
      <w:r w:rsidR="00BF1A1F">
        <w:rPr>
          <w:rFonts w:asciiTheme="minorHAnsi" w:hAnsiTheme="minorHAnsi" w:cstheme="minorHAnsi"/>
          <w:sz w:val="24"/>
          <w:szCs w:val="24"/>
        </w:rPr>
        <w:t>.</w:t>
      </w:r>
    </w:p>
    <w:p w14:paraId="227BBD85" w14:textId="77777777" w:rsidR="00ED5DAE" w:rsidRPr="00BF1A1F" w:rsidRDefault="00004B55" w:rsidP="00D337A9">
      <w:pPr>
        <w:pStyle w:val="Akapitzlist"/>
        <w:numPr>
          <w:ilvl w:val="2"/>
          <w:numId w:val="11"/>
        </w:numPr>
        <w:spacing w:after="60" w:line="360" w:lineRule="auto"/>
        <w:ind w:left="1276"/>
        <w:jc w:val="left"/>
        <w:rPr>
          <w:rFonts w:asciiTheme="minorHAnsi" w:hAnsiTheme="minorHAnsi" w:cstheme="minorHAnsi"/>
          <w:sz w:val="24"/>
          <w:szCs w:val="24"/>
        </w:rPr>
      </w:pPr>
      <w:r w:rsidRPr="00BF1A1F">
        <w:rPr>
          <w:rFonts w:asciiTheme="minorHAnsi" w:hAnsiTheme="minorHAnsi" w:cstheme="minorHAnsi"/>
          <w:sz w:val="24"/>
          <w:szCs w:val="24"/>
        </w:rPr>
        <w:t xml:space="preserve">Podmioty upoważnione do ponoszenia wydatków kwalifikowanych </w:t>
      </w:r>
      <w:r w:rsidR="00ED5DAE" w:rsidRPr="00BF1A1F">
        <w:rPr>
          <w:rFonts w:asciiTheme="minorHAnsi" w:hAnsiTheme="minorHAnsi" w:cstheme="minorHAnsi"/>
          <w:sz w:val="24"/>
          <w:szCs w:val="24"/>
        </w:rPr>
        <w:t>(</w:t>
      </w:r>
      <w:r w:rsidR="00ED5DAE" w:rsidRPr="00BF1A1F">
        <w:rPr>
          <w:rFonts w:asciiTheme="minorHAnsi" w:hAnsiTheme="minorHAnsi" w:cstheme="minorHAnsi"/>
          <w:i/>
          <w:sz w:val="24"/>
          <w:szCs w:val="24"/>
        </w:rPr>
        <w:t>o ile dotyczy</w:t>
      </w:r>
      <w:r w:rsidR="00ED5DAE" w:rsidRPr="00BF1A1F">
        <w:rPr>
          <w:rFonts w:asciiTheme="minorHAnsi" w:hAnsiTheme="minorHAnsi" w:cstheme="minorHAnsi"/>
          <w:sz w:val="24"/>
          <w:szCs w:val="24"/>
        </w:rPr>
        <w:t>)</w:t>
      </w:r>
    </w:p>
    <w:p w14:paraId="00226F23" w14:textId="77777777"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Dane dotyczące przedsięwzięcia </w:t>
      </w:r>
    </w:p>
    <w:p w14:paraId="440E40B2" w14:textId="77777777" w:rsidR="004170C7" w:rsidRPr="00663C34" w:rsidRDefault="00BF1A1F" w:rsidP="00D337A9">
      <w:pPr>
        <w:pStyle w:val="Akapitzlist"/>
        <w:numPr>
          <w:ilvl w:val="2"/>
          <w:numId w:val="11"/>
        </w:numPr>
        <w:spacing w:after="60" w:line="360" w:lineRule="auto"/>
        <w:ind w:left="1276"/>
        <w:jc w:val="left"/>
        <w:rPr>
          <w:rFonts w:asciiTheme="minorHAnsi" w:hAnsiTheme="minorHAnsi" w:cstheme="minorHAnsi"/>
          <w:sz w:val="24"/>
          <w:szCs w:val="24"/>
        </w:rPr>
      </w:pPr>
      <w:r>
        <w:rPr>
          <w:rFonts w:asciiTheme="minorHAnsi" w:hAnsiTheme="minorHAnsi" w:cstheme="minorHAnsi"/>
          <w:sz w:val="24"/>
          <w:szCs w:val="24"/>
        </w:rPr>
        <w:t>T</w:t>
      </w:r>
      <w:r w:rsidR="002B5A4C" w:rsidRPr="00663C34">
        <w:rPr>
          <w:rFonts w:asciiTheme="minorHAnsi" w:hAnsiTheme="minorHAnsi" w:cstheme="minorHAnsi"/>
          <w:sz w:val="24"/>
          <w:szCs w:val="24"/>
        </w:rPr>
        <w:t xml:space="preserve">ytuł przedsięwzięcia </w:t>
      </w:r>
    </w:p>
    <w:p w14:paraId="71D4C23B" w14:textId="77777777" w:rsidR="004170C7" w:rsidRPr="00663C34" w:rsidRDefault="00BF1A1F" w:rsidP="00D337A9">
      <w:pPr>
        <w:pStyle w:val="Akapitzlist"/>
        <w:numPr>
          <w:ilvl w:val="2"/>
          <w:numId w:val="11"/>
        </w:numPr>
        <w:spacing w:after="60" w:line="360" w:lineRule="auto"/>
        <w:ind w:left="1276"/>
        <w:jc w:val="left"/>
        <w:rPr>
          <w:rFonts w:asciiTheme="minorHAnsi" w:hAnsiTheme="minorHAnsi" w:cstheme="minorHAnsi"/>
          <w:sz w:val="24"/>
          <w:szCs w:val="24"/>
        </w:rPr>
      </w:pPr>
      <w:r>
        <w:rPr>
          <w:rFonts w:asciiTheme="minorHAnsi" w:hAnsiTheme="minorHAnsi" w:cstheme="minorHAnsi"/>
          <w:sz w:val="24"/>
          <w:szCs w:val="24"/>
        </w:rPr>
        <w:t>P</w:t>
      </w:r>
      <w:r w:rsidR="002B5A4C" w:rsidRPr="00663C34">
        <w:rPr>
          <w:rFonts w:asciiTheme="minorHAnsi" w:hAnsiTheme="minorHAnsi" w:cstheme="minorHAnsi"/>
          <w:sz w:val="24"/>
          <w:szCs w:val="24"/>
        </w:rPr>
        <w:t>odstawowe niedobory systemu</w:t>
      </w:r>
    </w:p>
    <w:p w14:paraId="0A2C4A4C" w14:textId="77777777"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Cele przedsięwzięcia</w:t>
      </w:r>
      <w:r w:rsidR="009F474A" w:rsidRPr="00663C34">
        <w:rPr>
          <w:rFonts w:asciiTheme="minorHAnsi" w:hAnsiTheme="minorHAnsi" w:cstheme="minorHAnsi"/>
          <w:sz w:val="24"/>
          <w:szCs w:val="24"/>
        </w:rPr>
        <w:t xml:space="preserve"> (cele muszą jednoznacznie wynikać ze zidentyfikowanych niedoborów) </w:t>
      </w:r>
    </w:p>
    <w:p w14:paraId="602AF8A2" w14:textId="77777777"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Opis przedsięwzięcia, w tym zakres rzeczowy </w:t>
      </w:r>
      <w:r w:rsidR="00757BEE" w:rsidRPr="00663C34">
        <w:rPr>
          <w:rFonts w:asciiTheme="minorHAnsi" w:hAnsiTheme="minorHAnsi" w:cstheme="minorHAnsi"/>
          <w:sz w:val="24"/>
          <w:szCs w:val="24"/>
        </w:rPr>
        <w:t>i koszt przedsięwzięcia</w:t>
      </w:r>
    </w:p>
    <w:p w14:paraId="6B915370" w14:textId="77777777"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Wyniki analizy </w:t>
      </w:r>
      <w:r w:rsidR="00757BEE" w:rsidRPr="00663C34">
        <w:rPr>
          <w:rFonts w:asciiTheme="minorHAnsi" w:hAnsiTheme="minorHAnsi" w:cstheme="minorHAnsi"/>
          <w:sz w:val="24"/>
          <w:szCs w:val="24"/>
        </w:rPr>
        <w:t xml:space="preserve">wykonalności, popytu i </w:t>
      </w:r>
      <w:r w:rsidRPr="00663C34">
        <w:rPr>
          <w:rFonts w:asciiTheme="minorHAnsi" w:hAnsiTheme="minorHAnsi" w:cstheme="minorHAnsi"/>
          <w:sz w:val="24"/>
          <w:szCs w:val="24"/>
        </w:rPr>
        <w:t xml:space="preserve">opcji </w:t>
      </w:r>
    </w:p>
    <w:p w14:paraId="413AE1CE" w14:textId="77777777"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Zgodność przedsięwzięcia z </w:t>
      </w:r>
      <w:r w:rsidR="00C44927" w:rsidRPr="00663C34">
        <w:rPr>
          <w:rFonts w:asciiTheme="minorHAnsi" w:hAnsiTheme="minorHAnsi" w:cstheme="minorHAnsi"/>
          <w:sz w:val="24"/>
          <w:szCs w:val="24"/>
        </w:rPr>
        <w:t>p</w:t>
      </w:r>
      <w:r w:rsidRPr="00663C34">
        <w:rPr>
          <w:rFonts w:asciiTheme="minorHAnsi" w:hAnsiTheme="minorHAnsi" w:cstheme="minorHAnsi"/>
          <w:sz w:val="24"/>
          <w:szCs w:val="24"/>
        </w:rPr>
        <w:t xml:space="preserve">rogramem </w:t>
      </w:r>
      <w:r w:rsidR="00666B33">
        <w:rPr>
          <w:rFonts w:asciiTheme="minorHAnsi" w:hAnsiTheme="minorHAnsi" w:cstheme="minorHAnsi"/>
          <w:sz w:val="24"/>
          <w:szCs w:val="24"/>
        </w:rPr>
        <w:t>FEnIKS</w:t>
      </w:r>
      <w:r w:rsidR="00C44927"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oraz polityką Polski i UE w zakresie ochrony środowiska </w:t>
      </w:r>
    </w:p>
    <w:p w14:paraId="0AF567E4" w14:textId="77777777" w:rsidR="004170C7" w:rsidRPr="00751078" w:rsidRDefault="002B5A4C" w:rsidP="00BF1A1F">
      <w:pPr>
        <w:pStyle w:val="Akapitzlist"/>
        <w:numPr>
          <w:ilvl w:val="1"/>
          <w:numId w:val="11"/>
        </w:numPr>
        <w:spacing w:after="60" w:line="360" w:lineRule="auto"/>
        <w:jc w:val="left"/>
        <w:rPr>
          <w:rFonts w:asciiTheme="minorHAnsi" w:hAnsiTheme="minorHAnsi" w:cstheme="minorHAnsi"/>
          <w:i/>
          <w:iCs/>
          <w:sz w:val="24"/>
          <w:szCs w:val="24"/>
        </w:rPr>
      </w:pPr>
      <w:r w:rsidRPr="00663C34">
        <w:rPr>
          <w:rFonts w:asciiTheme="minorHAnsi" w:hAnsiTheme="minorHAnsi" w:cstheme="minorHAnsi"/>
          <w:sz w:val="24"/>
          <w:szCs w:val="24"/>
        </w:rPr>
        <w:t xml:space="preserve">Analiza </w:t>
      </w:r>
      <w:r w:rsidR="00ED5DAE" w:rsidRPr="00663C34">
        <w:rPr>
          <w:rFonts w:asciiTheme="minorHAnsi" w:hAnsiTheme="minorHAnsi" w:cstheme="minorHAnsi"/>
          <w:sz w:val="24"/>
          <w:szCs w:val="24"/>
        </w:rPr>
        <w:t xml:space="preserve">oddziaływania przedsięwzięcia </w:t>
      </w:r>
      <w:r w:rsidRPr="00663C34">
        <w:rPr>
          <w:rFonts w:asciiTheme="minorHAnsi" w:hAnsiTheme="minorHAnsi" w:cstheme="minorHAnsi"/>
          <w:sz w:val="24"/>
          <w:szCs w:val="24"/>
        </w:rPr>
        <w:t>na środowisko</w:t>
      </w:r>
      <w:r w:rsidR="00ED5DAE" w:rsidRPr="00663C34">
        <w:rPr>
          <w:rFonts w:asciiTheme="minorHAnsi" w:hAnsiTheme="minorHAnsi" w:cstheme="minorHAnsi"/>
          <w:sz w:val="24"/>
          <w:szCs w:val="24"/>
        </w:rPr>
        <w:t xml:space="preserve">, z uwzględnieniem potrzeb dotyczących przystosowania się do zmiany klimatu i łagodzenia zmian klimatu </w:t>
      </w:r>
      <w:r w:rsidR="007D0D6A" w:rsidRPr="00751078">
        <w:rPr>
          <w:rFonts w:asciiTheme="minorHAnsi" w:hAnsiTheme="minorHAnsi" w:cstheme="minorHAnsi"/>
          <w:i/>
          <w:iCs/>
          <w:sz w:val="24"/>
          <w:szCs w:val="24"/>
        </w:rPr>
        <w:t>(o ile dotyczy)</w:t>
      </w:r>
    </w:p>
    <w:p w14:paraId="039F5752" w14:textId="77777777"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Plan </w:t>
      </w:r>
      <w:r w:rsidR="00126E67" w:rsidRPr="00663C34">
        <w:rPr>
          <w:rFonts w:asciiTheme="minorHAnsi" w:hAnsiTheme="minorHAnsi" w:cstheme="minorHAnsi"/>
          <w:sz w:val="24"/>
          <w:szCs w:val="24"/>
        </w:rPr>
        <w:t>wdrożenia</w:t>
      </w:r>
      <w:r w:rsidRPr="00663C34">
        <w:rPr>
          <w:rFonts w:asciiTheme="minorHAnsi" w:hAnsiTheme="minorHAnsi" w:cstheme="minorHAnsi"/>
          <w:sz w:val="24"/>
          <w:szCs w:val="24"/>
        </w:rPr>
        <w:t xml:space="preserve"> przedsięwzięcia </w:t>
      </w:r>
    </w:p>
    <w:p w14:paraId="12E58ED4" w14:textId="77777777"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Struktura </w:t>
      </w:r>
      <w:r w:rsidR="00757BEE" w:rsidRPr="00663C34">
        <w:rPr>
          <w:rFonts w:asciiTheme="minorHAnsi" w:hAnsiTheme="minorHAnsi" w:cstheme="minorHAnsi"/>
          <w:sz w:val="24"/>
          <w:szCs w:val="24"/>
        </w:rPr>
        <w:t>instytucjonalna realizacji</w:t>
      </w:r>
      <w:r w:rsidRPr="00663C34">
        <w:rPr>
          <w:rFonts w:asciiTheme="minorHAnsi" w:hAnsiTheme="minorHAnsi" w:cstheme="minorHAnsi"/>
          <w:sz w:val="24"/>
          <w:szCs w:val="24"/>
        </w:rPr>
        <w:t xml:space="preserve"> przedsięwzięcia </w:t>
      </w:r>
    </w:p>
    <w:p w14:paraId="0BA50AAC" w14:textId="77777777"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Niezbędne działania instytucjonalne i administracyjne  </w:t>
      </w:r>
    </w:p>
    <w:p w14:paraId="5597300A" w14:textId="77777777"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Harmonogram realizacji przedsięwzięcia </w:t>
      </w:r>
    </w:p>
    <w:p w14:paraId="241ADB62" w14:textId="77777777" w:rsidR="004170C7" w:rsidRPr="00BF1A1F"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BF1A1F">
        <w:rPr>
          <w:rFonts w:asciiTheme="minorHAnsi" w:hAnsiTheme="minorHAnsi" w:cstheme="minorHAnsi"/>
          <w:sz w:val="24"/>
          <w:szCs w:val="24"/>
        </w:rPr>
        <w:t xml:space="preserve">Wyniki analizy finansowej </w:t>
      </w:r>
    </w:p>
    <w:p w14:paraId="355EF9B9" w14:textId="77777777" w:rsidR="00757BEE" w:rsidRPr="00BF1A1F" w:rsidRDefault="00757BEE" w:rsidP="00BF1A1F">
      <w:pPr>
        <w:pStyle w:val="Akapitzlist"/>
        <w:numPr>
          <w:ilvl w:val="1"/>
          <w:numId w:val="11"/>
        </w:numPr>
        <w:spacing w:after="60" w:line="360" w:lineRule="auto"/>
        <w:jc w:val="left"/>
        <w:rPr>
          <w:rFonts w:asciiTheme="minorHAnsi" w:hAnsiTheme="minorHAnsi" w:cstheme="minorHAnsi"/>
          <w:sz w:val="24"/>
          <w:szCs w:val="24"/>
        </w:rPr>
      </w:pPr>
      <w:r w:rsidRPr="00BF1A1F">
        <w:rPr>
          <w:rFonts w:asciiTheme="minorHAnsi" w:hAnsiTheme="minorHAnsi" w:cstheme="minorHAnsi"/>
          <w:sz w:val="24"/>
          <w:szCs w:val="24"/>
        </w:rPr>
        <w:lastRenderedPageBreak/>
        <w:t>Plan finansowania przedsięwzięcia</w:t>
      </w:r>
    </w:p>
    <w:p w14:paraId="179EEDC0" w14:textId="77777777" w:rsidR="00757BEE" w:rsidRPr="00BF1A1F" w:rsidRDefault="00757BEE" w:rsidP="00BF1A1F">
      <w:pPr>
        <w:pStyle w:val="Akapitzlist"/>
        <w:numPr>
          <w:ilvl w:val="1"/>
          <w:numId w:val="11"/>
        </w:numPr>
        <w:spacing w:after="60" w:line="360" w:lineRule="auto"/>
        <w:jc w:val="left"/>
        <w:rPr>
          <w:rFonts w:asciiTheme="minorHAnsi" w:hAnsiTheme="minorHAnsi" w:cstheme="minorHAnsi"/>
          <w:sz w:val="24"/>
          <w:szCs w:val="24"/>
        </w:rPr>
      </w:pPr>
      <w:r w:rsidRPr="00BF1A1F">
        <w:rPr>
          <w:rFonts w:asciiTheme="minorHAnsi" w:hAnsiTheme="minorHAnsi" w:cstheme="minorHAnsi"/>
          <w:sz w:val="24"/>
          <w:szCs w:val="24"/>
        </w:rPr>
        <w:t>Wyniki analizy trwałości finansowej</w:t>
      </w:r>
    </w:p>
    <w:p w14:paraId="4713936D" w14:textId="77777777"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 xml:space="preserve">Wyniki analizy </w:t>
      </w:r>
      <w:r w:rsidR="00757BEE" w:rsidRPr="00573FCD">
        <w:rPr>
          <w:rFonts w:asciiTheme="minorHAnsi" w:hAnsiTheme="minorHAnsi" w:cstheme="minorHAnsi"/>
          <w:sz w:val="24"/>
          <w:szCs w:val="24"/>
        </w:rPr>
        <w:t>kosztów i korzyści</w:t>
      </w:r>
    </w:p>
    <w:p w14:paraId="550B8AAC" w14:textId="77777777"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Wyniki analizy ryzyka i </w:t>
      </w:r>
      <w:r w:rsidR="00126E67" w:rsidRPr="00663C34">
        <w:rPr>
          <w:rFonts w:asciiTheme="minorHAnsi" w:hAnsiTheme="minorHAnsi" w:cstheme="minorHAnsi"/>
          <w:sz w:val="24"/>
          <w:szCs w:val="24"/>
        </w:rPr>
        <w:t>wrażliwości</w:t>
      </w:r>
    </w:p>
    <w:p w14:paraId="36D3CCAA" w14:textId="77777777" w:rsidR="00A97DB9" w:rsidRPr="00663C34" w:rsidRDefault="00A97DB9"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Komplementarność przedsięwzięcia względem innych projektów</w:t>
      </w:r>
    </w:p>
    <w:p w14:paraId="765F69F9" w14:textId="77777777" w:rsidR="004170C7" w:rsidRPr="00663C34" w:rsidRDefault="002B5A4C" w:rsidP="004D06AC">
      <w:pPr>
        <w:pStyle w:val="Nagwek1"/>
        <w:spacing w:before="240" w:after="60" w:line="360" w:lineRule="auto"/>
        <w:ind w:left="227" w:hanging="340"/>
        <w:rPr>
          <w:rFonts w:asciiTheme="minorHAnsi" w:hAnsiTheme="minorHAnsi" w:cstheme="minorHAnsi"/>
          <w:sz w:val="24"/>
          <w:szCs w:val="24"/>
        </w:rPr>
      </w:pPr>
      <w:r w:rsidRPr="00663C34">
        <w:rPr>
          <w:rFonts w:asciiTheme="minorHAnsi" w:hAnsiTheme="minorHAnsi" w:cstheme="minorHAnsi"/>
          <w:sz w:val="24"/>
          <w:szCs w:val="24"/>
        </w:rPr>
        <w:t xml:space="preserve">Opis istniejącego systemu </w:t>
      </w:r>
    </w:p>
    <w:p w14:paraId="45717BF4" w14:textId="77777777" w:rsidR="004170C7" w:rsidRPr="00D337A9" w:rsidRDefault="002B5A4C" w:rsidP="000758E3">
      <w:pPr>
        <w:pStyle w:val="Akapitzlist"/>
        <w:numPr>
          <w:ilvl w:val="1"/>
          <w:numId w:val="17"/>
        </w:numPr>
        <w:spacing w:after="60" w:line="360" w:lineRule="auto"/>
        <w:ind w:hanging="726"/>
        <w:jc w:val="left"/>
        <w:rPr>
          <w:rFonts w:asciiTheme="minorHAnsi" w:hAnsiTheme="minorHAnsi" w:cstheme="minorHAnsi"/>
          <w:sz w:val="24"/>
          <w:szCs w:val="24"/>
        </w:rPr>
      </w:pPr>
      <w:r w:rsidRPr="00D337A9">
        <w:rPr>
          <w:rFonts w:asciiTheme="minorHAnsi" w:hAnsiTheme="minorHAnsi" w:cstheme="minorHAnsi"/>
          <w:sz w:val="24"/>
          <w:szCs w:val="24"/>
        </w:rPr>
        <w:t>Struktura organizacyjna działania systemu</w:t>
      </w:r>
    </w:p>
    <w:p w14:paraId="2DAD1B48" w14:textId="77777777" w:rsidR="004170C7" w:rsidRPr="00663C34" w:rsidRDefault="002B5A4C" w:rsidP="004D06AC">
      <w:pPr>
        <w:spacing w:after="60" w:line="360" w:lineRule="auto"/>
        <w:ind w:left="1276" w:hanging="567"/>
        <w:jc w:val="left"/>
        <w:rPr>
          <w:rFonts w:asciiTheme="minorHAnsi" w:hAnsiTheme="minorHAnsi" w:cstheme="minorHAnsi"/>
          <w:sz w:val="24"/>
          <w:szCs w:val="24"/>
        </w:rPr>
      </w:pPr>
      <w:r w:rsidRPr="00663C34">
        <w:rPr>
          <w:rFonts w:asciiTheme="minorHAnsi" w:hAnsiTheme="minorHAnsi" w:cstheme="minorHAnsi"/>
          <w:sz w:val="24"/>
          <w:szCs w:val="24"/>
        </w:rPr>
        <w:t>2.1.1.</w:t>
      </w:r>
      <w:r w:rsidR="00461D0B"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Struktura organizacyjna z uwzględnieniem podziału kompetencji, </w:t>
      </w:r>
      <w:r w:rsidR="00126E67" w:rsidRPr="00663C34">
        <w:rPr>
          <w:rFonts w:asciiTheme="minorHAnsi" w:hAnsiTheme="minorHAnsi" w:cstheme="minorHAnsi"/>
          <w:sz w:val="24"/>
          <w:szCs w:val="24"/>
        </w:rPr>
        <w:t>współzależności</w:t>
      </w:r>
      <w:r w:rsidRPr="00663C34">
        <w:rPr>
          <w:rFonts w:asciiTheme="minorHAnsi" w:hAnsiTheme="minorHAnsi" w:cstheme="minorHAnsi"/>
          <w:sz w:val="24"/>
          <w:szCs w:val="24"/>
        </w:rPr>
        <w:t xml:space="preserve"> i struktury własności </w:t>
      </w:r>
    </w:p>
    <w:p w14:paraId="64FC5240" w14:textId="77777777" w:rsidR="004170C7" w:rsidRPr="00663C34" w:rsidRDefault="002B5A4C"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2.1.2.</w:t>
      </w:r>
      <w:r w:rsidR="00461D0B"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Informacje na temat </w:t>
      </w:r>
      <w:r w:rsidR="00215441" w:rsidRPr="00663C34">
        <w:rPr>
          <w:rFonts w:asciiTheme="minorHAnsi" w:hAnsiTheme="minorHAnsi" w:cstheme="minorHAnsi"/>
          <w:sz w:val="24"/>
          <w:szCs w:val="24"/>
        </w:rPr>
        <w:t>beneficjenta, podmiotu upoważnionego do ponoszenia wydatków (o ile dotyczy) z uwzględnieniem ich analizy finansowej</w:t>
      </w:r>
      <w:r w:rsidR="0017685F" w:rsidRPr="00663C34">
        <w:rPr>
          <w:rFonts w:asciiTheme="minorHAnsi" w:hAnsiTheme="minorHAnsi" w:cstheme="minorHAnsi"/>
          <w:sz w:val="24"/>
          <w:szCs w:val="24"/>
        </w:rPr>
        <w:t xml:space="preserve"> za min. 3 lata wstecz</w:t>
      </w:r>
    </w:p>
    <w:p w14:paraId="3EEC4AD3" w14:textId="732C0F9E" w:rsidR="004170C7" w:rsidRPr="00663C34" w:rsidRDefault="002B5A4C"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2.2.</w:t>
      </w:r>
      <w:r w:rsidR="00464178" w:rsidRPr="00663C34">
        <w:rPr>
          <w:rFonts w:asciiTheme="minorHAnsi" w:hAnsiTheme="minorHAnsi" w:cstheme="minorHAnsi"/>
          <w:sz w:val="24"/>
          <w:szCs w:val="24"/>
        </w:rPr>
        <w:t xml:space="preserve"> </w:t>
      </w:r>
      <w:r w:rsidRPr="00663C34">
        <w:rPr>
          <w:rFonts w:asciiTheme="minorHAnsi" w:hAnsiTheme="minorHAnsi" w:cstheme="minorHAnsi"/>
          <w:sz w:val="24"/>
          <w:szCs w:val="24"/>
        </w:rPr>
        <w:t>Parametry ilościowe i jakościowe w istniejącym systemie</w:t>
      </w:r>
    </w:p>
    <w:p w14:paraId="09FF57DF" w14:textId="77777777" w:rsidR="004170C7" w:rsidRPr="00663C34" w:rsidRDefault="002B5A4C" w:rsidP="004D06AC">
      <w:pPr>
        <w:spacing w:after="60" w:line="360" w:lineRule="auto"/>
        <w:ind w:left="851" w:hanging="513"/>
        <w:jc w:val="left"/>
        <w:rPr>
          <w:rFonts w:asciiTheme="minorHAnsi" w:hAnsiTheme="minorHAnsi" w:cstheme="minorHAnsi"/>
          <w:sz w:val="24"/>
          <w:szCs w:val="24"/>
        </w:rPr>
      </w:pPr>
      <w:r w:rsidRPr="00663C34">
        <w:rPr>
          <w:rFonts w:asciiTheme="minorHAnsi" w:hAnsiTheme="minorHAnsi" w:cstheme="minorHAnsi"/>
          <w:sz w:val="24"/>
          <w:szCs w:val="24"/>
        </w:rPr>
        <w:t>2.3.</w:t>
      </w:r>
      <w:r w:rsidR="00464178"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Charakterystyka </w:t>
      </w:r>
      <w:r w:rsidRPr="00751078">
        <w:rPr>
          <w:rFonts w:asciiTheme="minorHAnsi" w:hAnsiTheme="minorHAnsi" w:cstheme="minorHAnsi"/>
          <w:sz w:val="24"/>
          <w:szCs w:val="24"/>
        </w:rPr>
        <w:t>techniczna</w:t>
      </w:r>
      <w:r w:rsidRPr="00663C34">
        <w:rPr>
          <w:rFonts w:asciiTheme="minorHAnsi" w:hAnsiTheme="minorHAnsi" w:cstheme="minorHAnsi"/>
          <w:sz w:val="24"/>
          <w:szCs w:val="24"/>
        </w:rPr>
        <w:t xml:space="preserve"> istniejącego systemu</w:t>
      </w:r>
    </w:p>
    <w:p w14:paraId="3EE01DEE" w14:textId="77777777" w:rsidR="004170C7" w:rsidRPr="00663C34" w:rsidRDefault="002B5A4C" w:rsidP="004D06AC">
      <w:pPr>
        <w:spacing w:after="60" w:line="360" w:lineRule="auto"/>
        <w:ind w:left="851" w:hanging="513"/>
        <w:jc w:val="left"/>
        <w:rPr>
          <w:rFonts w:asciiTheme="minorHAnsi" w:hAnsiTheme="minorHAnsi" w:cstheme="minorHAnsi"/>
          <w:sz w:val="24"/>
          <w:szCs w:val="24"/>
        </w:rPr>
      </w:pPr>
      <w:r w:rsidRPr="00663C34">
        <w:rPr>
          <w:rFonts w:asciiTheme="minorHAnsi" w:hAnsiTheme="minorHAnsi" w:cstheme="minorHAnsi"/>
          <w:sz w:val="24"/>
          <w:szCs w:val="24"/>
        </w:rPr>
        <w:t>2.4.</w:t>
      </w:r>
      <w:r w:rsidR="00464178"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Zgodność działania systemu z wymaganiami polskimi i UE  </w:t>
      </w:r>
    </w:p>
    <w:p w14:paraId="36E8F938" w14:textId="77777777" w:rsidR="007D3643" w:rsidRPr="00663C34" w:rsidRDefault="002B5A4C"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2.5.</w:t>
      </w:r>
      <w:r w:rsidR="00464178" w:rsidRPr="00663C34">
        <w:rPr>
          <w:rFonts w:asciiTheme="minorHAnsi" w:hAnsiTheme="minorHAnsi" w:cstheme="minorHAnsi"/>
          <w:sz w:val="24"/>
          <w:szCs w:val="24"/>
        </w:rPr>
        <w:t xml:space="preserve"> </w:t>
      </w:r>
      <w:r w:rsidR="009D2407" w:rsidRPr="00663C34">
        <w:rPr>
          <w:rFonts w:asciiTheme="minorHAnsi" w:hAnsiTheme="minorHAnsi" w:cstheme="minorHAnsi"/>
          <w:sz w:val="24"/>
          <w:szCs w:val="24"/>
        </w:rPr>
        <w:t>Opis niedoborów jakościowych i ilościowych w stosunku do stanu pożądanego</w:t>
      </w:r>
    </w:p>
    <w:p w14:paraId="22ADB74E" w14:textId="77777777" w:rsidR="004170C7" w:rsidRPr="00663C34" w:rsidRDefault="002B5A4C"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2.6.</w:t>
      </w:r>
      <w:r w:rsidR="00464178" w:rsidRPr="00663C34">
        <w:rPr>
          <w:rFonts w:asciiTheme="minorHAnsi" w:hAnsiTheme="minorHAnsi" w:cstheme="minorHAnsi"/>
          <w:sz w:val="24"/>
          <w:szCs w:val="24"/>
        </w:rPr>
        <w:t xml:space="preserve"> </w:t>
      </w:r>
      <w:r w:rsidRPr="00663C34">
        <w:rPr>
          <w:rFonts w:asciiTheme="minorHAnsi" w:hAnsiTheme="minorHAnsi" w:cstheme="minorHAnsi"/>
          <w:sz w:val="24"/>
          <w:szCs w:val="24"/>
        </w:rPr>
        <w:t>Zakres inwestycji niezbędnych do zniwelowania niedoborów jakościowych i ilościowych systemu, w tym inwestycji odtworzeniowych</w:t>
      </w:r>
    </w:p>
    <w:p w14:paraId="7D5DFCA1" w14:textId="77777777" w:rsidR="004170C7" w:rsidRPr="00663C34" w:rsidRDefault="002B5A4C" w:rsidP="004D06AC">
      <w:pPr>
        <w:pStyle w:val="Nagwek1"/>
        <w:spacing w:before="240" w:after="60" w:line="360" w:lineRule="auto"/>
        <w:ind w:left="227" w:hanging="340"/>
        <w:rPr>
          <w:rFonts w:asciiTheme="minorHAnsi" w:hAnsiTheme="minorHAnsi" w:cstheme="minorHAnsi"/>
          <w:sz w:val="24"/>
          <w:szCs w:val="24"/>
        </w:rPr>
      </w:pPr>
      <w:r w:rsidRPr="00663C34">
        <w:rPr>
          <w:rFonts w:asciiTheme="minorHAnsi" w:hAnsiTheme="minorHAnsi" w:cstheme="minorHAnsi"/>
          <w:sz w:val="24"/>
          <w:szCs w:val="24"/>
        </w:rPr>
        <w:t xml:space="preserve">Analiza  popytu </w:t>
      </w:r>
      <w:r w:rsidR="009D2407" w:rsidRPr="00663C34">
        <w:rPr>
          <w:rFonts w:asciiTheme="minorHAnsi" w:hAnsiTheme="minorHAnsi" w:cstheme="minorHAnsi"/>
          <w:b w:val="0"/>
          <w:bCs/>
          <w:i/>
          <w:iCs/>
          <w:sz w:val="24"/>
          <w:szCs w:val="24"/>
        </w:rPr>
        <w:t>(</w:t>
      </w:r>
      <w:r w:rsidR="00215441" w:rsidRPr="00663C34">
        <w:rPr>
          <w:rFonts w:asciiTheme="minorHAnsi" w:hAnsiTheme="minorHAnsi" w:cstheme="minorHAnsi"/>
          <w:b w:val="0"/>
          <w:bCs/>
          <w:i/>
          <w:iCs/>
          <w:sz w:val="24"/>
          <w:szCs w:val="24"/>
        </w:rPr>
        <w:t xml:space="preserve">o ile dotyczy, </w:t>
      </w:r>
      <w:r w:rsidR="0074753B" w:rsidRPr="00663C34">
        <w:rPr>
          <w:rFonts w:asciiTheme="minorHAnsi" w:hAnsiTheme="minorHAnsi" w:cstheme="minorHAnsi"/>
          <w:b w:val="0"/>
          <w:bCs/>
          <w:i/>
          <w:iCs/>
          <w:sz w:val="24"/>
          <w:szCs w:val="24"/>
        </w:rPr>
        <w:t>w</w:t>
      </w:r>
      <w:r w:rsidR="009D2407" w:rsidRPr="00663C34">
        <w:rPr>
          <w:rFonts w:asciiTheme="minorHAnsi" w:hAnsiTheme="minorHAnsi" w:cstheme="minorHAnsi"/>
          <w:b w:val="0"/>
          <w:bCs/>
          <w:i/>
          <w:iCs/>
          <w:sz w:val="24"/>
          <w:szCs w:val="24"/>
        </w:rPr>
        <w:t>ypełnić stosownie do charakteru przedsięwzięcia)</w:t>
      </w:r>
      <w:r w:rsidRPr="00663C34">
        <w:rPr>
          <w:rFonts w:asciiTheme="minorHAnsi" w:hAnsiTheme="minorHAnsi" w:cstheme="minorHAnsi"/>
          <w:sz w:val="24"/>
          <w:szCs w:val="24"/>
        </w:rPr>
        <w:t xml:space="preserve"> </w:t>
      </w:r>
    </w:p>
    <w:p w14:paraId="19B1AFC4" w14:textId="77777777" w:rsidR="004170C7" w:rsidRPr="00663C34" w:rsidRDefault="002B5A4C"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3.</w:t>
      </w:r>
      <w:r w:rsidR="00215441" w:rsidRPr="00663C34">
        <w:rPr>
          <w:rFonts w:asciiTheme="minorHAnsi" w:hAnsiTheme="minorHAnsi" w:cstheme="minorHAnsi"/>
          <w:sz w:val="24"/>
          <w:szCs w:val="24"/>
        </w:rPr>
        <w:t>1</w:t>
      </w:r>
      <w:r w:rsidRPr="00663C34">
        <w:rPr>
          <w:rFonts w:asciiTheme="minorHAnsi" w:hAnsiTheme="minorHAnsi" w:cstheme="minorHAnsi"/>
          <w:sz w:val="24"/>
          <w:szCs w:val="24"/>
        </w:rPr>
        <w:t>.</w:t>
      </w:r>
      <w:r w:rsidR="00313B9A" w:rsidRPr="00663C34">
        <w:rPr>
          <w:rFonts w:asciiTheme="minorHAnsi" w:hAnsiTheme="minorHAnsi" w:cstheme="minorHAnsi"/>
          <w:sz w:val="24"/>
          <w:szCs w:val="24"/>
        </w:rPr>
        <w:t xml:space="preserve"> </w:t>
      </w:r>
      <w:r w:rsidR="00126E67" w:rsidRPr="00663C34">
        <w:rPr>
          <w:rFonts w:asciiTheme="minorHAnsi" w:hAnsiTheme="minorHAnsi" w:cstheme="minorHAnsi"/>
          <w:sz w:val="24"/>
          <w:szCs w:val="24"/>
        </w:rPr>
        <w:t>Bieżący</w:t>
      </w:r>
      <w:r w:rsidRPr="00663C34">
        <w:rPr>
          <w:rFonts w:asciiTheme="minorHAnsi" w:hAnsiTheme="minorHAnsi" w:cstheme="minorHAnsi"/>
          <w:sz w:val="24"/>
          <w:szCs w:val="24"/>
        </w:rPr>
        <w:t xml:space="preserve"> i przyszły popyt zgłaszany przez</w:t>
      </w:r>
      <w:r w:rsidR="00215441" w:rsidRPr="00663C34">
        <w:rPr>
          <w:rFonts w:asciiTheme="minorHAnsi" w:hAnsiTheme="minorHAnsi" w:cstheme="minorHAnsi"/>
          <w:sz w:val="24"/>
          <w:szCs w:val="24"/>
        </w:rPr>
        <w:t>: gospodarstwa domowe, przemysł oraz podmioty użyteczności publicznej i sektor usługowy</w:t>
      </w:r>
      <w:r w:rsidRPr="00663C34">
        <w:rPr>
          <w:rFonts w:asciiTheme="minorHAnsi" w:hAnsiTheme="minorHAnsi" w:cstheme="minorHAnsi"/>
          <w:sz w:val="24"/>
          <w:szCs w:val="24"/>
        </w:rPr>
        <w:t xml:space="preserve"> </w:t>
      </w:r>
    </w:p>
    <w:p w14:paraId="50B0AEAB" w14:textId="77777777" w:rsidR="004170C7" w:rsidRPr="00663C34" w:rsidRDefault="002B5A4C"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3.</w:t>
      </w:r>
      <w:r w:rsidR="007B1FDE" w:rsidRPr="00663C34">
        <w:rPr>
          <w:rFonts w:asciiTheme="minorHAnsi" w:hAnsiTheme="minorHAnsi" w:cstheme="minorHAnsi"/>
          <w:sz w:val="24"/>
          <w:szCs w:val="24"/>
        </w:rPr>
        <w:t>1</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 xml:space="preserve"> </w:t>
      </w:r>
      <w:r w:rsidR="00126E67" w:rsidRPr="00663C34">
        <w:rPr>
          <w:rFonts w:asciiTheme="minorHAnsi" w:hAnsiTheme="minorHAnsi" w:cstheme="minorHAnsi"/>
          <w:sz w:val="24"/>
          <w:szCs w:val="24"/>
        </w:rPr>
        <w:t>Bieżący</w:t>
      </w:r>
      <w:r w:rsidRPr="00663C34">
        <w:rPr>
          <w:rFonts w:asciiTheme="minorHAnsi" w:hAnsiTheme="minorHAnsi" w:cstheme="minorHAnsi"/>
          <w:sz w:val="24"/>
          <w:szCs w:val="24"/>
        </w:rPr>
        <w:t xml:space="preserve"> popyt </w:t>
      </w:r>
    </w:p>
    <w:p w14:paraId="2529C65E" w14:textId="77777777" w:rsidR="004170C7" w:rsidRPr="00663C34" w:rsidRDefault="002B5A4C"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3.</w:t>
      </w:r>
      <w:r w:rsidR="007B1FDE" w:rsidRPr="00663C34">
        <w:rPr>
          <w:rFonts w:asciiTheme="minorHAnsi" w:hAnsiTheme="minorHAnsi" w:cstheme="minorHAnsi"/>
          <w:sz w:val="24"/>
          <w:szCs w:val="24"/>
        </w:rPr>
        <w:t>1</w:t>
      </w:r>
      <w:r w:rsidRPr="00663C34">
        <w:rPr>
          <w:rFonts w:asciiTheme="minorHAnsi" w:hAnsiTheme="minorHAnsi" w:cstheme="minorHAnsi"/>
          <w:sz w:val="24"/>
          <w:szCs w:val="24"/>
        </w:rPr>
        <w:t>.2.</w:t>
      </w:r>
      <w:r w:rsidR="00313B9A" w:rsidRPr="00663C34">
        <w:rPr>
          <w:rFonts w:asciiTheme="minorHAnsi" w:hAnsiTheme="minorHAnsi" w:cstheme="minorHAnsi"/>
          <w:sz w:val="24"/>
          <w:szCs w:val="24"/>
        </w:rPr>
        <w:t xml:space="preserve"> </w:t>
      </w:r>
      <w:r w:rsidR="00522AD9" w:rsidRPr="00663C34">
        <w:rPr>
          <w:rFonts w:asciiTheme="minorHAnsi" w:hAnsiTheme="minorHAnsi" w:cstheme="minorHAnsi"/>
          <w:sz w:val="24"/>
          <w:szCs w:val="24"/>
        </w:rPr>
        <w:t>Przyszły popyt</w:t>
      </w:r>
    </w:p>
    <w:p w14:paraId="4EABBB5F" w14:textId="77777777" w:rsidR="004170C7" w:rsidRPr="00573FCD" w:rsidRDefault="002B5A4C" w:rsidP="004D06AC">
      <w:pPr>
        <w:pStyle w:val="Nagwek1"/>
        <w:spacing w:before="240" w:after="60" w:line="360" w:lineRule="auto"/>
        <w:ind w:left="227" w:hanging="340"/>
        <w:rPr>
          <w:rFonts w:asciiTheme="minorHAnsi" w:hAnsiTheme="minorHAnsi" w:cstheme="minorHAnsi"/>
          <w:sz w:val="24"/>
          <w:szCs w:val="24"/>
        </w:rPr>
      </w:pPr>
      <w:r w:rsidRPr="00573FCD">
        <w:rPr>
          <w:rFonts w:asciiTheme="minorHAnsi" w:hAnsiTheme="minorHAnsi" w:cstheme="minorHAnsi"/>
          <w:sz w:val="24"/>
          <w:szCs w:val="24"/>
        </w:rPr>
        <w:lastRenderedPageBreak/>
        <w:t xml:space="preserve">Analiza </w:t>
      </w:r>
      <w:r w:rsidR="00692E76" w:rsidRPr="00573FCD">
        <w:rPr>
          <w:rFonts w:asciiTheme="minorHAnsi" w:hAnsiTheme="minorHAnsi" w:cstheme="minorHAnsi"/>
          <w:sz w:val="24"/>
          <w:szCs w:val="24"/>
        </w:rPr>
        <w:t xml:space="preserve">wykonalności przedsięwzięcia wraz z analizą </w:t>
      </w:r>
      <w:r w:rsidRPr="00573FCD">
        <w:rPr>
          <w:rFonts w:asciiTheme="minorHAnsi" w:hAnsiTheme="minorHAnsi" w:cstheme="minorHAnsi"/>
          <w:sz w:val="24"/>
          <w:szCs w:val="24"/>
        </w:rPr>
        <w:t>opcji</w:t>
      </w:r>
    </w:p>
    <w:p w14:paraId="2D400055" w14:textId="77777777" w:rsidR="00692E76" w:rsidRPr="00573FCD" w:rsidRDefault="00692E76" w:rsidP="004D06AC">
      <w:pPr>
        <w:spacing w:after="60" w:line="360" w:lineRule="auto"/>
        <w:ind w:left="709" w:hanging="425"/>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1</w:t>
      </w:r>
      <w:r w:rsidRPr="00573FCD">
        <w:rPr>
          <w:rFonts w:asciiTheme="minorHAnsi" w:hAnsiTheme="minorHAnsi" w:cstheme="minorHAnsi"/>
          <w:sz w:val="24"/>
          <w:szCs w:val="24"/>
        </w:rPr>
        <w:t xml:space="preserve">. Analiza wykonalności (identyfikacja możliwych rozwiązań </w:t>
      </w:r>
      <w:r w:rsidR="00685FF3" w:rsidRPr="00573FCD">
        <w:rPr>
          <w:rFonts w:asciiTheme="minorHAnsi" w:hAnsiTheme="minorHAnsi" w:cstheme="minorHAnsi"/>
          <w:sz w:val="24"/>
          <w:szCs w:val="24"/>
        </w:rPr>
        <w:t>inwestycyjnych</w:t>
      </w:r>
      <w:r w:rsidR="008B3C82" w:rsidRPr="00573FCD">
        <w:rPr>
          <w:rFonts w:asciiTheme="minorHAnsi" w:hAnsiTheme="minorHAnsi" w:cstheme="minorHAnsi"/>
          <w:sz w:val="24"/>
          <w:szCs w:val="24"/>
        </w:rPr>
        <w:t>/</w:t>
      </w:r>
      <w:r w:rsidR="00143140">
        <w:rPr>
          <w:rFonts w:asciiTheme="minorHAnsi" w:hAnsiTheme="minorHAnsi" w:cstheme="minorHAnsi"/>
          <w:sz w:val="24"/>
          <w:szCs w:val="24"/>
        </w:rPr>
        <w:t xml:space="preserve"> </w:t>
      </w:r>
      <w:r w:rsidR="008B3C82" w:rsidRPr="00573FCD">
        <w:rPr>
          <w:rFonts w:asciiTheme="minorHAnsi" w:hAnsiTheme="minorHAnsi" w:cstheme="minorHAnsi"/>
          <w:sz w:val="24"/>
          <w:szCs w:val="24"/>
        </w:rPr>
        <w:t>lokalizacyjnych</w:t>
      </w:r>
      <w:r w:rsidR="00685FF3" w:rsidRPr="00573FCD">
        <w:rPr>
          <w:rFonts w:asciiTheme="minorHAnsi" w:hAnsiTheme="minorHAnsi" w:cstheme="minorHAnsi"/>
          <w:sz w:val="24"/>
          <w:szCs w:val="24"/>
        </w:rPr>
        <w:t>, które są wykonalne pod względem technicznym, ekonomicznym, środowiskowym i instytucjonalnym</w:t>
      </w:r>
      <w:r w:rsidRPr="00573FCD">
        <w:rPr>
          <w:rFonts w:asciiTheme="minorHAnsi" w:hAnsiTheme="minorHAnsi" w:cstheme="minorHAnsi"/>
          <w:sz w:val="24"/>
          <w:szCs w:val="24"/>
        </w:rPr>
        <w:t>)</w:t>
      </w:r>
      <w:r w:rsidR="00ED5ABC" w:rsidRPr="00573FCD">
        <w:rPr>
          <w:rFonts w:asciiTheme="minorHAnsi" w:hAnsiTheme="minorHAnsi" w:cstheme="minorHAnsi"/>
          <w:sz w:val="24"/>
          <w:szCs w:val="24"/>
        </w:rPr>
        <w:t xml:space="preserve"> </w:t>
      </w:r>
    </w:p>
    <w:p w14:paraId="0B598809" w14:textId="77777777"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00692E76" w:rsidRPr="00573FCD">
        <w:rPr>
          <w:rFonts w:asciiTheme="minorHAnsi" w:eastAsia="Arial" w:hAnsiTheme="minorHAnsi" w:cstheme="minorHAnsi"/>
          <w:sz w:val="24"/>
          <w:szCs w:val="24"/>
        </w:rPr>
        <w:t>Analiza opcji</w:t>
      </w:r>
    </w:p>
    <w:p w14:paraId="04C47BDE" w14:textId="77777777" w:rsidR="00692E76"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.1.</w:t>
      </w:r>
      <w:r w:rsidR="00313B9A" w:rsidRPr="00573FCD">
        <w:rPr>
          <w:rFonts w:asciiTheme="minorHAnsi" w:hAnsiTheme="minorHAnsi" w:cstheme="minorHAnsi"/>
          <w:sz w:val="24"/>
          <w:szCs w:val="24"/>
        </w:rPr>
        <w:t xml:space="preserve"> </w:t>
      </w:r>
      <w:r w:rsidR="00692E76" w:rsidRPr="00573FCD">
        <w:rPr>
          <w:rFonts w:asciiTheme="minorHAnsi" w:eastAsia="Arial" w:hAnsiTheme="minorHAnsi" w:cstheme="minorHAnsi"/>
          <w:sz w:val="24"/>
          <w:szCs w:val="24"/>
        </w:rPr>
        <w:t xml:space="preserve">Analiza strategiczna – zidentyfikowanie najbardziej korzystnych </w:t>
      </w:r>
      <w:r w:rsidRPr="00573FCD">
        <w:rPr>
          <w:rFonts w:asciiTheme="minorHAnsi" w:hAnsiTheme="minorHAnsi" w:cstheme="minorHAnsi"/>
          <w:sz w:val="24"/>
          <w:szCs w:val="24"/>
        </w:rPr>
        <w:t>rozwiązań</w:t>
      </w:r>
      <w:r w:rsidR="00692E76" w:rsidRPr="00573FCD">
        <w:rPr>
          <w:rFonts w:asciiTheme="minorHAnsi" w:hAnsiTheme="minorHAnsi" w:cstheme="minorHAnsi"/>
          <w:sz w:val="24"/>
          <w:szCs w:val="24"/>
        </w:rPr>
        <w:t xml:space="preserve"> (analiza jakościowa)</w:t>
      </w:r>
    </w:p>
    <w:p w14:paraId="00D0A8C7" w14:textId="77777777" w:rsidR="004170C7" w:rsidRPr="00573FCD" w:rsidRDefault="00692E76"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.2. Analiza rozwiązań technologicznych (analiza opcji ilościowa)</w:t>
      </w:r>
    </w:p>
    <w:p w14:paraId="5FE78573" w14:textId="77777777" w:rsidR="004170C7" w:rsidRPr="00573FCD" w:rsidRDefault="002B5A4C" w:rsidP="004D06AC">
      <w:pPr>
        <w:spacing w:after="60" w:line="360" w:lineRule="auto"/>
        <w:ind w:left="1843"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.2.</w:t>
      </w:r>
      <w:r w:rsidR="00692E76" w:rsidRPr="00573FCD">
        <w:rPr>
          <w:rFonts w:asciiTheme="minorHAnsi" w:hAnsiTheme="minorHAnsi" w:cstheme="minorHAnsi"/>
          <w:sz w:val="24"/>
          <w:szCs w:val="24"/>
        </w:rPr>
        <w:t>1.</w:t>
      </w:r>
      <w:r w:rsidR="00313B9A" w:rsidRPr="00573FCD">
        <w:rPr>
          <w:rFonts w:asciiTheme="minorHAnsi" w:hAnsiTheme="minorHAnsi" w:cstheme="minorHAnsi"/>
          <w:sz w:val="24"/>
          <w:szCs w:val="24"/>
        </w:rPr>
        <w:t xml:space="preserve"> </w:t>
      </w:r>
      <w:r w:rsidR="00176EBB" w:rsidRPr="00573FCD">
        <w:rPr>
          <w:rFonts w:asciiTheme="minorHAnsi" w:eastAsia="Arial" w:hAnsiTheme="minorHAnsi" w:cstheme="minorHAnsi"/>
          <w:sz w:val="24"/>
          <w:szCs w:val="24"/>
        </w:rPr>
        <w:t>O</w:t>
      </w:r>
      <w:r w:rsidR="00692E76" w:rsidRPr="00573FCD">
        <w:rPr>
          <w:rFonts w:asciiTheme="minorHAnsi" w:eastAsia="Arial" w:hAnsiTheme="minorHAnsi" w:cstheme="minorHAnsi"/>
          <w:sz w:val="24"/>
          <w:szCs w:val="24"/>
        </w:rPr>
        <w:t>szacowanie</w:t>
      </w:r>
      <w:r w:rsidRPr="00573FCD">
        <w:rPr>
          <w:rFonts w:asciiTheme="minorHAnsi" w:hAnsiTheme="minorHAnsi" w:cstheme="minorHAnsi"/>
          <w:sz w:val="24"/>
          <w:szCs w:val="24"/>
        </w:rPr>
        <w:t xml:space="preserve"> kosztów dla </w:t>
      </w:r>
      <w:r w:rsidR="00692E76" w:rsidRPr="00573FCD">
        <w:rPr>
          <w:rFonts w:asciiTheme="minorHAnsi" w:hAnsiTheme="minorHAnsi" w:cstheme="minorHAnsi"/>
          <w:sz w:val="24"/>
          <w:szCs w:val="24"/>
        </w:rPr>
        <w:t xml:space="preserve">wybranych rozwiązań </w:t>
      </w:r>
    </w:p>
    <w:p w14:paraId="4FF77E98" w14:textId="77777777" w:rsidR="004170C7" w:rsidRPr="00573FCD" w:rsidRDefault="002B5A4C" w:rsidP="004D06AC">
      <w:pPr>
        <w:spacing w:after="60" w:line="360" w:lineRule="auto"/>
        <w:ind w:left="1843"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w:t>
      </w:r>
      <w:r w:rsidR="00692E76" w:rsidRPr="00573FCD">
        <w:rPr>
          <w:rFonts w:asciiTheme="minorHAnsi" w:hAnsiTheme="minorHAnsi" w:cstheme="minorHAnsi"/>
          <w:sz w:val="24"/>
          <w:szCs w:val="24"/>
        </w:rPr>
        <w:t>2.2</w:t>
      </w:r>
      <w:r w:rsidR="00176EBB"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Finansowe i ekonomiczne porównanie </w:t>
      </w:r>
      <w:r w:rsidR="00126E67" w:rsidRPr="00573FCD">
        <w:rPr>
          <w:rFonts w:asciiTheme="minorHAnsi" w:hAnsiTheme="minorHAnsi" w:cstheme="minorHAnsi"/>
          <w:sz w:val="24"/>
          <w:szCs w:val="24"/>
        </w:rPr>
        <w:t>rozważanych</w:t>
      </w:r>
      <w:r w:rsidRPr="00573FCD">
        <w:rPr>
          <w:rFonts w:asciiTheme="minorHAnsi" w:hAnsiTheme="minorHAnsi" w:cstheme="minorHAnsi"/>
          <w:sz w:val="24"/>
          <w:szCs w:val="24"/>
        </w:rPr>
        <w:t xml:space="preserve"> opcji </w:t>
      </w:r>
    </w:p>
    <w:p w14:paraId="64C06F26" w14:textId="77777777" w:rsidR="00680F73" w:rsidRPr="00573FCD" w:rsidRDefault="00680F73" w:rsidP="004D06AC">
      <w:pPr>
        <w:spacing w:after="60" w:line="360" w:lineRule="auto"/>
        <w:ind w:left="1843"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w:t>
      </w:r>
      <w:r w:rsidR="00692E76" w:rsidRPr="00573FCD">
        <w:rPr>
          <w:rFonts w:asciiTheme="minorHAnsi" w:hAnsiTheme="minorHAnsi" w:cstheme="minorHAnsi"/>
          <w:sz w:val="24"/>
          <w:szCs w:val="24"/>
        </w:rPr>
        <w:t>2</w:t>
      </w:r>
      <w:r w:rsidRPr="00573FCD">
        <w:rPr>
          <w:rFonts w:asciiTheme="minorHAnsi" w:hAnsiTheme="minorHAnsi" w:cstheme="minorHAnsi"/>
          <w:sz w:val="24"/>
          <w:szCs w:val="24"/>
        </w:rPr>
        <w:t>.</w:t>
      </w:r>
      <w:r w:rsidR="00692E76" w:rsidRPr="00573FCD">
        <w:rPr>
          <w:rFonts w:asciiTheme="minorHAnsi" w:hAnsiTheme="minorHAnsi" w:cstheme="minorHAnsi"/>
          <w:sz w:val="24"/>
          <w:szCs w:val="24"/>
        </w:rPr>
        <w:t>3.</w:t>
      </w:r>
      <w:r w:rsidRPr="00573FCD">
        <w:rPr>
          <w:rFonts w:asciiTheme="minorHAnsi" w:hAnsiTheme="minorHAnsi" w:cstheme="minorHAnsi"/>
          <w:sz w:val="24"/>
          <w:szCs w:val="24"/>
        </w:rPr>
        <w:t xml:space="preserve"> Porównanie rozważanych opcji pod względem środowiskowym (uwzględniając wpływ oraz odporność na zmianę klimatu i zagrożenia związane z klęskami żywiołowymi </w:t>
      </w:r>
      <w:r w:rsidR="009D2407" w:rsidRPr="00573FCD">
        <w:rPr>
          <w:rFonts w:asciiTheme="minorHAnsi" w:hAnsiTheme="minorHAnsi" w:cstheme="minorHAnsi"/>
          <w:sz w:val="24"/>
          <w:szCs w:val="24"/>
        </w:rPr>
        <w:t>oraz zgodność z celami Ramowej Dyrektywy Wodnej</w:t>
      </w:r>
      <w:r w:rsidR="00355207" w:rsidRPr="00573FCD">
        <w:rPr>
          <w:rFonts w:asciiTheme="minorHAnsi" w:hAnsiTheme="minorHAnsi" w:cstheme="minorHAnsi"/>
          <w:sz w:val="24"/>
          <w:szCs w:val="24"/>
        </w:rPr>
        <w:t>)</w:t>
      </w:r>
    </w:p>
    <w:p w14:paraId="4574EE27" w14:textId="77777777" w:rsidR="00A161F0" w:rsidRPr="00573FCD" w:rsidRDefault="002B5A4C" w:rsidP="004D06AC">
      <w:pPr>
        <w:spacing w:after="60" w:line="360" w:lineRule="auto"/>
        <w:ind w:left="851" w:hanging="425"/>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3</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00176EBB" w:rsidRPr="00573FCD">
        <w:rPr>
          <w:rFonts w:asciiTheme="minorHAnsi" w:eastAsia="Arial" w:hAnsiTheme="minorHAnsi" w:cstheme="minorHAnsi"/>
          <w:sz w:val="24"/>
          <w:szCs w:val="24"/>
        </w:rPr>
        <w:t xml:space="preserve">Wybór najlepszego rozwiązania spośród rozważanych opcji </w:t>
      </w:r>
      <w:r w:rsidR="00BF1B62" w:rsidRPr="00573FCD">
        <w:rPr>
          <w:rFonts w:asciiTheme="minorHAnsi" w:eastAsia="Arial" w:hAnsiTheme="minorHAnsi" w:cstheme="minorHAnsi"/>
          <w:sz w:val="24"/>
          <w:szCs w:val="24"/>
        </w:rPr>
        <w:t xml:space="preserve">wraz </w:t>
      </w:r>
      <w:r w:rsidR="00176EBB" w:rsidRPr="00573FCD">
        <w:rPr>
          <w:rFonts w:asciiTheme="minorHAnsi" w:eastAsia="Arial" w:hAnsiTheme="minorHAnsi" w:cstheme="minorHAnsi"/>
          <w:sz w:val="24"/>
          <w:szCs w:val="24"/>
        </w:rPr>
        <w:t>z uzasadnieniem dokonanego wyboru</w:t>
      </w:r>
      <w:r w:rsidR="00176EBB" w:rsidRPr="00573FCD">
        <w:rPr>
          <w:rFonts w:asciiTheme="minorHAnsi" w:hAnsiTheme="minorHAnsi" w:cstheme="minorHAnsi"/>
          <w:sz w:val="24"/>
          <w:szCs w:val="24"/>
        </w:rPr>
        <w:t>.</w:t>
      </w:r>
    </w:p>
    <w:p w14:paraId="31E136D8" w14:textId="77777777" w:rsidR="00685FF3" w:rsidRPr="00573FCD" w:rsidRDefault="00685FF3" w:rsidP="004D06AC">
      <w:pPr>
        <w:spacing w:after="60" w:line="360" w:lineRule="auto"/>
        <w:ind w:left="851" w:hanging="425"/>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4</w:t>
      </w:r>
      <w:r w:rsidRPr="00573FCD">
        <w:rPr>
          <w:rFonts w:asciiTheme="minorHAnsi" w:hAnsiTheme="minorHAnsi" w:cstheme="minorHAnsi"/>
          <w:sz w:val="24"/>
          <w:szCs w:val="24"/>
        </w:rPr>
        <w:t>. Uzasadnienie braku analizy opcji, gdy nie istnieje więcej niż jedno rozwiązanie inwestycyjne</w:t>
      </w:r>
      <w:r w:rsidR="001E6788" w:rsidRPr="00573FCD">
        <w:rPr>
          <w:rFonts w:asciiTheme="minorHAnsi" w:hAnsiTheme="minorHAnsi" w:cstheme="minorHAnsi"/>
          <w:sz w:val="24"/>
          <w:szCs w:val="24"/>
        </w:rPr>
        <w:t>.</w:t>
      </w:r>
      <w:r w:rsidRPr="00573FCD">
        <w:rPr>
          <w:rFonts w:asciiTheme="minorHAnsi" w:hAnsiTheme="minorHAnsi" w:cstheme="minorHAnsi"/>
          <w:sz w:val="24"/>
          <w:szCs w:val="24"/>
        </w:rPr>
        <w:t xml:space="preserve"> </w:t>
      </w:r>
    </w:p>
    <w:p w14:paraId="2801CCCB" w14:textId="77777777" w:rsidR="004170C7" w:rsidRPr="00573FCD" w:rsidRDefault="002B5A4C" w:rsidP="004D06AC">
      <w:pPr>
        <w:pStyle w:val="Nagwek1"/>
        <w:spacing w:before="240" w:after="60" w:line="360" w:lineRule="auto"/>
        <w:ind w:left="323" w:hanging="340"/>
        <w:rPr>
          <w:rFonts w:asciiTheme="minorHAnsi" w:hAnsiTheme="minorHAnsi" w:cstheme="minorHAnsi"/>
          <w:sz w:val="24"/>
          <w:szCs w:val="24"/>
        </w:rPr>
      </w:pPr>
      <w:r w:rsidRPr="00573FCD">
        <w:rPr>
          <w:rFonts w:asciiTheme="minorHAnsi" w:hAnsiTheme="minorHAnsi" w:cstheme="minorHAnsi"/>
          <w:sz w:val="24"/>
          <w:szCs w:val="24"/>
        </w:rPr>
        <w:t>Analiza instytucjonalna przedsi</w:t>
      </w:r>
      <w:r w:rsidRPr="00573FCD">
        <w:rPr>
          <w:rFonts w:asciiTheme="minorHAnsi" w:hAnsiTheme="minorHAnsi" w:cstheme="minorHAnsi"/>
          <w:b w:val="0"/>
          <w:sz w:val="24"/>
          <w:szCs w:val="24"/>
        </w:rPr>
        <w:t>ę</w:t>
      </w:r>
      <w:r w:rsidRPr="00573FCD">
        <w:rPr>
          <w:rFonts w:asciiTheme="minorHAnsi" w:hAnsiTheme="minorHAnsi" w:cstheme="minorHAnsi"/>
          <w:sz w:val="24"/>
          <w:szCs w:val="24"/>
        </w:rPr>
        <w:t>wzi</w:t>
      </w:r>
      <w:r w:rsidRPr="00573FCD">
        <w:rPr>
          <w:rFonts w:asciiTheme="minorHAnsi" w:hAnsiTheme="minorHAnsi" w:cstheme="minorHAnsi"/>
          <w:b w:val="0"/>
          <w:sz w:val="24"/>
          <w:szCs w:val="24"/>
        </w:rPr>
        <w:t>ę</w:t>
      </w:r>
      <w:r w:rsidRPr="00573FCD">
        <w:rPr>
          <w:rFonts w:asciiTheme="minorHAnsi" w:hAnsiTheme="minorHAnsi" w:cstheme="minorHAnsi"/>
          <w:sz w:val="24"/>
          <w:szCs w:val="24"/>
        </w:rPr>
        <w:t xml:space="preserve">cia </w:t>
      </w:r>
    </w:p>
    <w:p w14:paraId="681A56CB" w14:textId="77777777" w:rsidR="004170C7" w:rsidRPr="00573FCD" w:rsidRDefault="002B5A4C" w:rsidP="004D06AC">
      <w:pPr>
        <w:spacing w:after="60" w:line="360" w:lineRule="auto"/>
        <w:ind w:left="744" w:hanging="406"/>
        <w:jc w:val="left"/>
        <w:rPr>
          <w:rFonts w:asciiTheme="minorHAnsi" w:hAnsiTheme="minorHAnsi" w:cstheme="minorHAnsi"/>
          <w:sz w:val="24"/>
          <w:szCs w:val="24"/>
        </w:rPr>
      </w:pPr>
      <w:r w:rsidRPr="00573FCD">
        <w:rPr>
          <w:rFonts w:asciiTheme="minorHAnsi" w:hAnsiTheme="minorHAnsi" w:cstheme="minorHAnsi"/>
          <w:sz w:val="24"/>
          <w:szCs w:val="24"/>
        </w:rPr>
        <w:t>5.1.</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Charakterystyka </w:t>
      </w:r>
      <w:r w:rsidR="00126E67" w:rsidRPr="00573FCD">
        <w:rPr>
          <w:rFonts w:asciiTheme="minorHAnsi" w:hAnsiTheme="minorHAnsi" w:cstheme="minorHAnsi"/>
          <w:sz w:val="24"/>
          <w:szCs w:val="24"/>
        </w:rPr>
        <w:t>rozważanych</w:t>
      </w:r>
      <w:r w:rsidR="00002611" w:rsidRPr="00573FCD">
        <w:rPr>
          <w:rFonts w:asciiTheme="minorHAnsi" w:hAnsiTheme="minorHAnsi" w:cstheme="minorHAnsi"/>
          <w:sz w:val="24"/>
          <w:szCs w:val="24"/>
        </w:rPr>
        <w:t xml:space="preserve"> </w:t>
      </w:r>
      <w:r w:rsidR="00176EBB" w:rsidRPr="00573FCD">
        <w:rPr>
          <w:rFonts w:asciiTheme="minorHAnsi" w:hAnsiTheme="minorHAnsi" w:cstheme="minorHAnsi"/>
          <w:sz w:val="24"/>
          <w:szCs w:val="24"/>
        </w:rPr>
        <w:t>rozwiązań inwestycyjnych w fazie inwestycyjnej i operacyjnej przedsięwzięcia.</w:t>
      </w:r>
    </w:p>
    <w:p w14:paraId="55809BC9" w14:textId="77777777"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5.2.</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Analiza SWOT </w:t>
      </w:r>
      <w:r w:rsidR="00176EBB" w:rsidRPr="00573FCD">
        <w:rPr>
          <w:rFonts w:asciiTheme="minorHAnsi" w:hAnsiTheme="minorHAnsi" w:cstheme="minorHAnsi"/>
          <w:sz w:val="24"/>
          <w:szCs w:val="24"/>
        </w:rPr>
        <w:t>zidentyfikowanych</w:t>
      </w:r>
      <w:r w:rsidRPr="00573FCD">
        <w:rPr>
          <w:rFonts w:asciiTheme="minorHAnsi" w:hAnsiTheme="minorHAnsi" w:cstheme="minorHAnsi"/>
          <w:sz w:val="24"/>
          <w:szCs w:val="24"/>
        </w:rPr>
        <w:t xml:space="preserve"> rozwiązań instytucjonalnych </w:t>
      </w:r>
      <w:r w:rsidR="00F21D00" w:rsidRPr="00751078">
        <w:rPr>
          <w:rFonts w:asciiTheme="minorHAnsi" w:hAnsiTheme="minorHAnsi" w:cstheme="minorHAnsi"/>
          <w:i/>
          <w:iCs/>
          <w:sz w:val="24"/>
          <w:szCs w:val="24"/>
        </w:rPr>
        <w:t>(o ile dotyczy)</w:t>
      </w:r>
    </w:p>
    <w:p w14:paraId="41E55964" w14:textId="77777777" w:rsidR="004170C7" w:rsidRPr="00573FCD" w:rsidRDefault="002B5A4C" w:rsidP="004D06AC">
      <w:pPr>
        <w:spacing w:after="60" w:line="360" w:lineRule="auto"/>
        <w:ind w:left="709" w:hanging="371"/>
        <w:jc w:val="left"/>
        <w:rPr>
          <w:rFonts w:asciiTheme="minorHAnsi" w:hAnsiTheme="minorHAnsi" w:cstheme="minorHAnsi"/>
          <w:sz w:val="24"/>
          <w:szCs w:val="24"/>
        </w:rPr>
      </w:pPr>
      <w:r w:rsidRPr="00573FCD">
        <w:rPr>
          <w:rFonts w:asciiTheme="minorHAnsi" w:hAnsiTheme="minorHAnsi" w:cstheme="minorHAnsi"/>
          <w:sz w:val="24"/>
          <w:szCs w:val="24"/>
        </w:rPr>
        <w:t>5.3.</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Wskazanie </w:t>
      </w:r>
      <w:r w:rsidR="00176EBB" w:rsidRPr="00573FCD">
        <w:rPr>
          <w:rFonts w:asciiTheme="minorHAnsi" w:hAnsiTheme="minorHAnsi" w:cstheme="minorHAnsi"/>
          <w:sz w:val="24"/>
          <w:szCs w:val="24"/>
        </w:rPr>
        <w:t xml:space="preserve">najefektywniejszego rozwiązania instytucjonalnego wraz z uzasadnieniem. </w:t>
      </w:r>
    </w:p>
    <w:p w14:paraId="16A33656" w14:textId="77777777" w:rsidR="004170C7" w:rsidRPr="00573FCD" w:rsidRDefault="002B5A4C" w:rsidP="004D06AC">
      <w:pPr>
        <w:pStyle w:val="Nagwek1"/>
        <w:spacing w:before="240" w:after="60" w:line="360" w:lineRule="auto"/>
        <w:ind w:left="323" w:hanging="340"/>
        <w:rPr>
          <w:rFonts w:asciiTheme="minorHAnsi" w:hAnsiTheme="minorHAnsi" w:cstheme="minorHAnsi"/>
          <w:sz w:val="24"/>
          <w:szCs w:val="24"/>
        </w:rPr>
      </w:pPr>
      <w:r w:rsidRPr="00573FCD">
        <w:rPr>
          <w:rFonts w:asciiTheme="minorHAnsi" w:hAnsiTheme="minorHAnsi" w:cstheme="minorHAnsi"/>
          <w:sz w:val="24"/>
          <w:szCs w:val="24"/>
        </w:rPr>
        <w:lastRenderedPageBreak/>
        <w:t xml:space="preserve">Opis projektu </w:t>
      </w:r>
    </w:p>
    <w:p w14:paraId="0E682F07" w14:textId="77777777" w:rsidR="0067005D" w:rsidRPr="00573FCD" w:rsidRDefault="002B5A4C" w:rsidP="004D06AC">
      <w:pPr>
        <w:spacing w:after="60" w:line="360" w:lineRule="auto"/>
        <w:ind w:left="851" w:hanging="513"/>
        <w:jc w:val="left"/>
        <w:rPr>
          <w:rFonts w:asciiTheme="minorHAnsi" w:eastAsia="Arial" w:hAnsiTheme="minorHAnsi" w:cstheme="minorHAnsi"/>
          <w:sz w:val="24"/>
          <w:szCs w:val="24"/>
        </w:rPr>
      </w:pPr>
      <w:r w:rsidRPr="00573FCD">
        <w:rPr>
          <w:rFonts w:asciiTheme="minorHAnsi" w:hAnsiTheme="minorHAnsi" w:cstheme="minorHAnsi"/>
          <w:sz w:val="24"/>
          <w:szCs w:val="24"/>
        </w:rPr>
        <w:t>6.1.</w:t>
      </w:r>
      <w:r w:rsidR="00812930" w:rsidRPr="00573FCD">
        <w:rPr>
          <w:rFonts w:asciiTheme="minorHAnsi" w:hAnsiTheme="minorHAnsi" w:cstheme="minorHAnsi"/>
          <w:sz w:val="24"/>
          <w:szCs w:val="24"/>
        </w:rPr>
        <w:tab/>
      </w:r>
      <w:r w:rsidR="0067005D" w:rsidRPr="00573FCD">
        <w:rPr>
          <w:rFonts w:asciiTheme="minorHAnsi" w:eastAsia="Arial" w:hAnsiTheme="minorHAnsi" w:cstheme="minorHAnsi"/>
          <w:sz w:val="24"/>
          <w:szCs w:val="24"/>
        </w:rPr>
        <w:t>Cele projektu</w:t>
      </w:r>
    </w:p>
    <w:p w14:paraId="4DE0D258" w14:textId="77777777" w:rsidR="004170C7" w:rsidRPr="00573FCD" w:rsidRDefault="0067005D" w:rsidP="004D06AC">
      <w:pPr>
        <w:spacing w:after="60" w:line="360" w:lineRule="auto"/>
        <w:ind w:left="851" w:hanging="513"/>
        <w:jc w:val="left"/>
        <w:rPr>
          <w:rFonts w:asciiTheme="minorHAnsi" w:hAnsiTheme="minorHAnsi" w:cstheme="minorHAnsi"/>
          <w:sz w:val="24"/>
          <w:szCs w:val="24"/>
        </w:rPr>
      </w:pPr>
      <w:r w:rsidRPr="00573FCD">
        <w:rPr>
          <w:rFonts w:asciiTheme="minorHAnsi" w:eastAsia="Arial" w:hAnsiTheme="minorHAnsi" w:cstheme="minorHAnsi"/>
          <w:sz w:val="24"/>
          <w:szCs w:val="24"/>
        </w:rPr>
        <w:t>6.2</w:t>
      </w:r>
      <w:r w:rsidR="00313B9A" w:rsidRPr="00573FCD">
        <w:rPr>
          <w:rFonts w:asciiTheme="minorHAnsi" w:eastAsia="Arial" w:hAnsiTheme="minorHAnsi" w:cstheme="minorHAnsi"/>
          <w:sz w:val="24"/>
          <w:szCs w:val="24"/>
        </w:rPr>
        <w:t>.</w:t>
      </w:r>
      <w:r w:rsidRPr="00573FCD">
        <w:rPr>
          <w:rFonts w:asciiTheme="minorHAnsi" w:eastAsia="Arial" w:hAnsiTheme="minorHAnsi" w:cstheme="minorHAnsi"/>
          <w:sz w:val="24"/>
          <w:szCs w:val="24"/>
        </w:rPr>
        <w:t xml:space="preserve"> </w:t>
      </w:r>
      <w:r w:rsidR="002B5A4C" w:rsidRPr="00573FCD">
        <w:rPr>
          <w:rFonts w:asciiTheme="minorHAnsi" w:hAnsiTheme="minorHAnsi" w:cstheme="minorHAnsi"/>
          <w:sz w:val="24"/>
          <w:szCs w:val="24"/>
        </w:rPr>
        <w:t xml:space="preserve">Zakres rzeczowy projektu </w:t>
      </w:r>
      <w:r w:rsidR="00DB180A" w:rsidRPr="00573FCD">
        <w:rPr>
          <w:rFonts w:asciiTheme="minorHAnsi" w:hAnsiTheme="minorHAnsi" w:cstheme="minorHAnsi"/>
          <w:sz w:val="24"/>
          <w:szCs w:val="24"/>
        </w:rPr>
        <w:t>(</w:t>
      </w:r>
      <w:r w:rsidR="006614E2" w:rsidRPr="00573FCD">
        <w:rPr>
          <w:rFonts w:asciiTheme="minorHAnsi" w:hAnsiTheme="minorHAnsi" w:cstheme="minorHAnsi"/>
          <w:sz w:val="24"/>
          <w:szCs w:val="24"/>
        </w:rPr>
        <w:t>w odniesieniu do stwierdzonych niedoborów jakościowych i ilościowych systemu</w:t>
      </w:r>
      <w:r w:rsidR="00DB180A" w:rsidRPr="00573FCD">
        <w:rPr>
          <w:rFonts w:asciiTheme="minorHAnsi" w:hAnsiTheme="minorHAnsi" w:cstheme="minorHAnsi"/>
          <w:sz w:val="24"/>
          <w:szCs w:val="24"/>
        </w:rPr>
        <w:t>)</w:t>
      </w:r>
      <w:r w:rsidR="006C3266" w:rsidRPr="00573FCD">
        <w:rPr>
          <w:rFonts w:asciiTheme="minorHAnsi" w:hAnsiTheme="minorHAnsi" w:cstheme="minorHAnsi"/>
          <w:sz w:val="24"/>
          <w:szCs w:val="24"/>
        </w:rPr>
        <w:t>, wskaźniki</w:t>
      </w:r>
      <w:r w:rsidR="008B3C82" w:rsidRPr="00573FCD">
        <w:rPr>
          <w:rFonts w:asciiTheme="minorHAnsi" w:hAnsiTheme="minorHAnsi" w:cstheme="minorHAnsi"/>
          <w:sz w:val="24"/>
          <w:szCs w:val="24"/>
        </w:rPr>
        <w:t xml:space="preserve"> (wartości docelowe winny być obiektywnie weryfikowalne, uzasadnione, realne i adekwatne do założeń projektu oraz przyczyniają się do osiągnięcia wartości wskaźników w </w:t>
      </w:r>
      <w:r w:rsidR="00666B33">
        <w:rPr>
          <w:rFonts w:asciiTheme="minorHAnsi" w:hAnsiTheme="minorHAnsi" w:cstheme="minorHAnsi"/>
          <w:sz w:val="24"/>
          <w:szCs w:val="24"/>
        </w:rPr>
        <w:t>FEnIKS</w:t>
      </w:r>
      <w:r w:rsidR="008B3C82" w:rsidRPr="00573FCD">
        <w:rPr>
          <w:rFonts w:asciiTheme="minorHAnsi" w:hAnsiTheme="minorHAnsi" w:cstheme="minorHAnsi"/>
          <w:sz w:val="24"/>
          <w:szCs w:val="24"/>
        </w:rPr>
        <w:t>)</w:t>
      </w:r>
    </w:p>
    <w:p w14:paraId="206633C9" w14:textId="77777777" w:rsidR="004170C7" w:rsidRDefault="00AD6616" w:rsidP="00AD6616">
      <w:pPr>
        <w:spacing w:after="60" w:line="360" w:lineRule="auto"/>
        <w:jc w:val="left"/>
        <w:rPr>
          <w:rFonts w:asciiTheme="minorHAnsi" w:hAnsiTheme="minorHAnsi" w:cstheme="minorHAnsi"/>
          <w:sz w:val="24"/>
          <w:szCs w:val="24"/>
        </w:rPr>
      </w:pPr>
      <w:r>
        <w:rPr>
          <w:rFonts w:asciiTheme="minorHAnsi" w:hAnsiTheme="minorHAnsi" w:cstheme="minorHAnsi"/>
          <w:sz w:val="24"/>
          <w:szCs w:val="24"/>
        </w:rPr>
        <w:t xml:space="preserve">6.3. </w:t>
      </w:r>
      <w:r w:rsidR="002B5A4C" w:rsidRPr="00573FCD">
        <w:rPr>
          <w:rFonts w:asciiTheme="minorHAnsi" w:hAnsiTheme="minorHAnsi" w:cstheme="minorHAnsi"/>
          <w:sz w:val="24"/>
          <w:szCs w:val="24"/>
        </w:rPr>
        <w:t xml:space="preserve">Podstawowe parametry technologiczne </w:t>
      </w:r>
    </w:p>
    <w:p w14:paraId="57224638" w14:textId="77777777" w:rsidR="004170C7" w:rsidRPr="00663C34" w:rsidRDefault="002B5A4C"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4</w:t>
      </w:r>
      <w:r w:rsidRPr="00663C34">
        <w:rPr>
          <w:rFonts w:asciiTheme="minorHAnsi" w:hAnsiTheme="minorHAnsi" w:cstheme="minorHAnsi"/>
          <w:sz w:val="24"/>
          <w:szCs w:val="24"/>
        </w:rPr>
        <w:t>.</w:t>
      </w:r>
      <w:r w:rsidR="00C119A2"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Lokalizacja przedsięwzięcia  </w:t>
      </w:r>
    </w:p>
    <w:p w14:paraId="58ECA404" w14:textId="77777777" w:rsidR="004170C7"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4</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Opis lokalizacji przedsięwzięcia</w:t>
      </w:r>
    </w:p>
    <w:p w14:paraId="095D06D9" w14:textId="77777777" w:rsidR="004170C7" w:rsidRPr="00751078" w:rsidRDefault="002B5A4C" w:rsidP="004D06AC">
      <w:pPr>
        <w:spacing w:after="60" w:line="360" w:lineRule="auto"/>
        <w:ind w:left="1276" w:hanging="614"/>
        <w:jc w:val="left"/>
        <w:rPr>
          <w:rFonts w:asciiTheme="minorHAnsi" w:hAnsiTheme="minorHAnsi" w:cstheme="minorHAnsi"/>
          <w:i/>
          <w:iCs/>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4</w:t>
      </w:r>
      <w:r w:rsidRPr="00663C34">
        <w:rPr>
          <w:rFonts w:asciiTheme="minorHAnsi" w:hAnsiTheme="minorHAnsi" w:cstheme="minorHAnsi"/>
          <w:sz w:val="24"/>
          <w:szCs w:val="24"/>
        </w:rPr>
        <w:t>.2.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Dostępność terenów pod inwestycje, koszty zakupu oraz rekompensat</w:t>
      </w:r>
      <w:r w:rsidR="005B6324">
        <w:rPr>
          <w:rFonts w:asciiTheme="minorHAnsi" w:hAnsiTheme="minorHAnsi" w:cstheme="minorHAnsi"/>
          <w:sz w:val="24"/>
          <w:szCs w:val="24"/>
        </w:rPr>
        <w:t xml:space="preserve"> </w:t>
      </w:r>
      <w:r w:rsidR="00AD6616" w:rsidRPr="00751078">
        <w:rPr>
          <w:rFonts w:asciiTheme="minorHAnsi" w:hAnsiTheme="minorHAnsi" w:cstheme="minorHAnsi"/>
          <w:i/>
          <w:iCs/>
          <w:sz w:val="24"/>
          <w:szCs w:val="24"/>
        </w:rPr>
        <w:t>(o ile dotyczy)</w:t>
      </w:r>
    </w:p>
    <w:p w14:paraId="50DC5AB1" w14:textId="77777777" w:rsidR="004170C7"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4</w:t>
      </w:r>
      <w:r w:rsidRPr="00663C34">
        <w:rPr>
          <w:rFonts w:asciiTheme="minorHAnsi" w:hAnsiTheme="minorHAnsi" w:cstheme="minorHAnsi"/>
          <w:sz w:val="24"/>
          <w:szCs w:val="24"/>
        </w:rPr>
        <w:t>.3.</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Zgodność przedsięwzięcia z miejscowymi planami zagospodarowania przestrzennego</w:t>
      </w:r>
      <w:r w:rsidR="008B3C82" w:rsidRPr="00663C34">
        <w:rPr>
          <w:rFonts w:asciiTheme="minorHAnsi" w:hAnsiTheme="minorHAnsi" w:cstheme="minorHAnsi"/>
          <w:sz w:val="24"/>
          <w:szCs w:val="24"/>
        </w:rPr>
        <w:t xml:space="preserve"> </w:t>
      </w:r>
      <w:r w:rsidR="00AD6616" w:rsidRPr="00751078">
        <w:rPr>
          <w:rFonts w:asciiTheme="minorHAnsi" w:hAnsiTheme="minorHAnsi" w:cstheme="minorHAnsi"/>
          <w:i/>
          <w:iCs/>
          <w:sz w:val="24"/>
          <w:szCs w:val="24"/>
        </w:rPr>
        <w:t>(o ile dotyczy)</w:t>
      </w:r>
    </w:p>
    <w:p w14:paraId="30902A6B" w14:textId="77777777" w:rsidR="004170C7" w:rsidRPr="00663C34" w:rsidRDefault="002B5A4C"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5</w:t>
      </w:r>
      <w:r w:rsidRPr="00663C34">
        <w:rPr>
          <w:rFonts w:asciiTheme="minorHAnsi" w:hAnsiTheme="minorHAnsi" w:cstheme="minorHAnsi"/>
          <w:sz w:val="24"/>
          <w:szCs w:val="24"/>
        </w:rPr>
        <w:t>.</w:t>
      </w:r>
      <w:r w:rsidR="00CB0E0E" w:rsidRPr="00663C34">
        <w:rPr>
          <w:rFonts w:asciiTheme="minorHAnsi" w:eastAsia="Arial" w:hAnsiTheme="minorHAnsi" w:cstheme="minorHAnsi"/>
          <w:sz w:val="24"/>
          <w:szCs w:val="24"/>
        </w:rPr>
        <w:tab/>
      </w:r>
      <w:r w:rsidRPr="00663C34">
        <w:rPr>
          <w:rFonts w:asciiTheme="minorHAnsi" w:hAnsiTheme="minorHAnsi" w:cstheme="minorHAnsi"/>
          <w:sz w:val="24"/>
          <w:szCs w:val="24"/>
        </w:rPr>
        <w:t xml:space="preserve">Kwalifikowane i niekwalifikowane koszty inwestycyjne projektu ze wskazaniem przyjętej metodyki ich szacowania </w:t>
      </w:r>
      <w:r w:rsidR="005B6324">
        <w:rPr>
          <w:rFonts w:asciiTheme="minorHAnsi" w:hAnsiTheme="minorHAnsi" w:cstheme="minorHAnsi"/>
          <w:sz w:val="24"/>
          <w:szCs w:val="24"/>
        </w:rPr>
        <w:t xml:space="preserve">– identyfikacja czy projekt jest projektem dużym </w:t>
      </w:r>
    </w:p>
    <w:p w14:paraId="25B816DA" w14:textId="77777777" w:rsidR="004170C7"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5</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Koszty przygotowawcze </w:t>
      </w:r>
    </w:p>
    <w:p w14:paraId="225163B7" w14:textId="77777777" w:rsidR="00CB0E0E"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5</w:t>
      </w:r>
      <w:r w:rsidRPr="00663C34">
        <w:rPr>
          <w:rFonts w:asciiTheme="minorHAnsi" w:hAnsiTheme="minorHAnsi" w:cstheme="minorHAnsi"/>
          <w:sz w:val="24"/>
          <w:szCs w:val="24"/>
        </w:rPr>
        <w:t>.2.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Koszty prac budowlano – </w:t>
      </w:r>
      <w:r w:rsidR="00126E67" w:rsidRPr="00663C34">
        <w:rPr>
          <w:rFonts w:asciiTheme="minorHAnsi" w:hAnsiTheme="minorHAnsi" w:cstheme="minorHAnsi"/>
          <w:sz w:val="24"/>
          <w:szCs w:val="24"/>
        </w:rPr>
        <w:t>montażowych</w:t>
      </w:r>
      <w:r w:rsidR="0003768E" w:rsidRPr="00663C34">
        <w:rPr>
          <w:rFonts w:asciiTheme="minorHAnsi" w:hAnsiTheme="minorHAnsi" w:cstheme="minorHAnsi"/>
          <w:sz w:val="24"/>
          <w:szCs w:val="24"/>
        </w:rPr>
        <w:t>,</w:t>
      </w:r>
      <w:r w:rsidRPr="00663C34">
        <w:rPr>
          <w:rFonts w:asciiTheme="minorHAnsi" w:hAnsiTheme="minorHAnsi" w:cstheme="minorHAnsi"/>
          <w:sz w:val="24"/>
          <w:szCs w:val="24"/>
        </w:rPr>
        <w:t xml:space="preserve"> wielkość nakładów na majątek trwały</w:t>
      </w:r>
      <w:r w:rsidR="005B6324">
        <w:rPr>
          <w:rFonts w:asciiTheme="minorHAnsi" w:hAnsiTheme="minorHAnsi" w:cstheme="minorHAnsi"/>
          <w:sz w:val="24"/>
          <w:szCs w:val="24"/>
        </w:rPr>
        <w:t xml:space="preserve"> </w:t>
      </w:r>
    </w:p>
    <w:p w14:paraId="276B3800" w14:textId="77777777" w:rsidR="004170C7" w:rsidRPr="00663C34" w:rsidRDefault="00CB0E0E"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5</w:t>
      </w:r>
      <w:r w:rsidRPr="00663C34">
        <w:rPr>
          <w:rFonts w:asciiTheme="minorHAnsi" w:hAnsiTheme="minorHAnsi" w:cstheme="minorHAnsi"/>
          <w:sz w:val="24"/>
          <w:szCs w:val="24"/>
        </w:rPr>
        <w:t>.3</w:t>
      </w:r>
      <w:r w:rsidR="006614E2" w:rsidRPr="00663C34">
        <w:rPr>
          <w:rFonts w:asciiTheme="minorHAnsi" w:hAnsiTheme="minorHAnsi" w:cstheme="minorHAnsi"/>
          <w:sz w:val="24"/>
          <w:szCs w:val="24"/>
        </w:rPr>
        <w:t>.</w:t>
      </w:r>
      <w:r w:rsidR="00313B9A" w:rsidRPr="00663C34">
        <w:rPr>
          <w:rFonts w:asciiTheme="minorHAnsi" w:hAnsiTheme="minorHAnsi" w:cstheme="minorHAnsi"/>
          <w:sz w:val="24"/>
          <w:szCs w:val="24"/>
        </w:rPr>
        <w:t xml:space="preserve"> </w:t>
      </w:r>
      <w:r w:rsidR="0003768E" w:rsidRPr="00663C34">
        <w:rPr>
          <w:rFonts w:asciiTheme="minorHAnsi" w:hAnsiTheme="minorHAnsi" w:cstheme="minorHAnsi"/>
          <w:sz w:val="24"/>
          <w:szCs w:val="24"/>
        </w:rPr>
        <w:t>Pozostałe kategorie kosztów</w:t>
      </w:r>
      <w:r w:rsidR="005B6324">
        <w:rPr>
          <w:rFonts w:asciiTheme="minorHAnsi" w:hAnsiTheme="minorHAnsi" w:cstheme="minorHAnsi"/>
          <w:sz w:val="24"/>
          <w:szCs w:val="24"/>
        </w:rPr>
        <w:t xml:space="preserve"> </w:t>
      </w:r>
    </w:p>
    <w:p w14:paraId="57502DA4" w14:textId="77777777" w:rsidR="004170C7" w:rsidRPr="00663C34" w:rsidRDefault="002D14DB" w:rsidP="004D06AC">
      <w:pPr>
        <w:spacing w:after="60" w:line="360" w:lineRule="auto"/>
        <w:ind w:left="709" w:hanging="425"/>
        <w:jc w:val="left"/>
        <w:rPr>
          <w:rFonts w:asciiTheme="minorHAnsi" w:hAnsiTheme="minorHAnsi" w:cstheme="minorHAnsi"/>
          <w:sz w:val="24"/>
          <w:szCs w:val="24"/>
        </w:rPr>
      </w:pPr>
      <w:r w:rsidRPr="00663C34">
        <w:rPr>
          <w:rFonts w:asciiTheme="minorHAnsi" w:hAnsiTheme="minorHAnsi" w:cstheme="minorHAnsi"/>
          <w:sz w:val="24"/>
          <w:szCs w:val="24"/>
        </w:rPr>
        <w:t xml:space="preserve"> </w:t>
      </w:r>
      <w:r w:rsidR="002B5A4C" w:rsidRPr="00663C34">
        <w:rPr>
          <w:rFonts w:asciiTheme="minorHAnsi" w:hAnsiTheme="minorHAnsi" w:cstheme="minorHAnsi"/>
          <w:sz w:val="24"/>
          <w:szCs w:val="24"/>
        </w:rPr>
        <w:t>6.</w:t>
      </w:r>
      <w:r w:rsidR="003F0EFF" w:rsidRPr="00663C34">
        <w:rPr>
          <w:rFonts w:asciiTheme="minorHAnsi" w:hAnsiTheme="minorHAnsi" w:cstheme="minorHAnsi"/>
          <w:sz w:val="24"/>
          <w:szCs w:val="24"/>
        </w:rPr>
        <w:t>6</w:t>
      </w:r>
      <w:r w:rsidR="002B5A4C" w:rsidRPr="00663C34">
        <w:rPr>
          <w:rFonts w:asciiTheme="minorHAnsi" w:hAnsiTheme="minorHAnsi" w:cstheme="minorHAnsi"/>
          <w:sz w:val="24"/>
          <w:szCs w:val="24"/>
        </w:rPr>
        <w:t>.</w:t>
      </w:r>
      <w:r w:rsidR="00C119A2" w:rsidRPr="00663C34">
        <w:rPr>
          <w:rFonts w:asciiTheme="minorHAnsi" w:hAnsiTheme="minorHAnsi" w:cstheme="minorHAnsi"/>
          <w:sz w:val="24"/>
          <w:szCs w:val="24"/>
        </w:rPr>
        <w:t xml:space="preserve"> </w:t>
      </w:r>
      <w:r w:rsidR="00706251" w:rsidRPr="00663C34">
        <w:rPr>
          <w:rFonts w:asciiTheme="minorHAnsi" w:hAnsiTheme="minorHAnsi" w:cstheme="minorHAnsi"/>
          <w:sz w:val="24"/>
          <w:szCs w:val="24"/>
        </w:rPr>
        <w:t xml:space="preserve">Stopień przygotowania przedsięwzięcia do realizacji </w:t>
      </w:r>
      <w:r w:rsidR="008B3C82" w:rsidRPr="00573FCD">
        <w:rPr>
          <w:rFonts w:asciiTheme="minorHAnsi" w:hAnsiTheme="minorHAnsi" w:cstheme="minorHAnsi"/>
          <w:sz w:val="24"/>
          <w:szCs w:val="24"/>
        </w:rPr>
        <w:t>w tym zestawienie zadań inwestycyjnych</w:t>
      </w:r>
    </w:p>
    <w:p w14:paraId="39F3DE05" w14:textId="77777777" w:rsidR="00176EBB" w:rsidRPr="00663C34" w:rsidRDefault="002B5A4C" w:rsidP="004D06AC">
      <w:pPr>
        <w:spacing w:after="60" w:line="360" w:lineRule="auto"/>
        <w:jc w:val="left"/>
        <w:rPr>
          <w:rFonts w:asciiTheme="minorHAnsi" w:eastAsia="Arial"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7</w:t>
      </w:r>
      <w:r w:rsidRPr="00663C34">
        <w:rPr>
          <w:rFonts w:asciiTheme="minorHAnsi" w:hAnsiTheme="minorHAnsi" w:cstheme="minorHAnsi"/>
          <w:sz w:val="24"/>
          <w:szCs w:val="24"/>
        </w:rPr>
        <w:t>.</w:t>
      </w:r>
      <w:r w:rsidR="00C119A2" w:rsidRPr="00663C34">
        <w:rPr>
          <w:rFonts w:asciiTheme="minorHAnsi" w:hAnsiTheme="minorHAnsi" w:cstheme="minorHAnsi"/>
          <w:sz w:val="24"/>
          <w:szCs w:val="24"/>
        </w:rPr>
        <w:t xml:space="preserve"> </w:t>
      </w:r>
      <w:r w:rsidR="0003768E" w:rsidRPr="00663C34">
        <w:rPr>
          <w:rFonts w:asciiTheme="minorHAnsi" w:eastAsia="Arial" w:hAnsiTheme="minorHAnsi" w:cstheme="minorHAnsi"/>
          <w:sz w:val="24"/>
          <w:szCs w:val="24"/>
        </w:rPr>
        <w:t>Działania informacyjno-promocyjne</w:t>
      </w:r>
    </w:p>
    <w:p w14:paraId="5B993FCE" w14:textId="77777777" w:rsidR="004170C7" w:rsidRPr="00573FCD" w:rsidRDefault="002B5A4C" w:rsidP="004D06AC">
      <w:pPr>
        <w:pStyle w:val="Nagwek1"/>
        <w:spacing w:before="240" w:after="60" w:line="360" w:lineRule="auto"/>
        <w:ind w:left="323" w:hanging="340"/>
        <w:rPr>
          <w:rFonts w:asciiTheme="minorHAnsi" w:hAnsiTheme="minorHAnsi" w:cstheme="minorHAnsi"/>
          <w:sz w:val="24"/>
          <w:szCs w:val="24"/>
        </w:rPr>
      </w:pPr>
      <w:r w:rsidRPr="00573FCD">
        <w:rPr>
          <w:rFonts w:asciiTheme="minorHAnsi" w:hAnsiTheme="minorHAnsi" w:cstheme="minorHAnsi"/>
          <w:sz w:val="24"/>
          <w:szCs w:val="24"/>
        </w:rPr>
        <w:lastRenderedPageBreak/>
        <w:t>Analiza oddziaływania na środowisko</w:t>
      </w:r>
      <w:r w:rsidR="0003768E" w:rsidRPr="00573FCD">
        <w:rPr>
          <w:rFonts w:asciiTheme="minorHAnsi" w:hAnsiTheme="minorHAnsi" w:cstheme="minorHAnsi"/>
          <w:sz w:val="24"/>
          <w:szCs w:val="24"/>
        </w:rPr>
        <w:t xml:space="preserve">, z uwzględnieniem potrzeb dotyczących przystosowania się i łagodzenia zmian klimatu oraz odporności na klęski </w:t>
      </w:r>
      <w:r w:rsidR="00216695" w:rsidRPr="00573FCD">
        <w:rPr>
          <w:rFonts w:asciiTheme="minorHAnsi" w:hAnsiTheme="minorHAnsi" w:cstheme="minorHAnsi"/>
          <w:sz w:val="24"/>
          <w:szCs w:val="24"/>
        </w:rPr>
        <w:t>żywiołowe</w:t>
      </w:r>
      <w:r w:rsidR="00FC7A7D">
        <w:rPr>
          <w:rFonts w:asciiTheme="minorHAnsi" w:hAnsiTheme="minorHAnsi" w:cstheme="minorHAnsi"/>
          <w:sz w:val="24"/>
          <w:szCs w:val="24"/>
        </w:rPr>
        <w:t xml:space="preserve"> </w:t>
      </w:r>
      <w:r w:rsidR="00FC7A7D" w:rsidRPr="00751078">
        <w:rPr>
          <w:rFonts w:asciiTheme="minorHAnsi" w:hAnsiTheme="minorHAnsi" w:cstheme="minorHAnsi"/>
          <w:b w:val="0"/>
          <w:bCs/>
          <w:sz w:val="24"/>
          <w:szCs w:val="24"/>
        </w:rPr>
        <w:t>(o ile dotyczy)</w:t>
      </w:r>
    </w:p>
    <w:p w14:paraId="1A30BC4A" w14:textId="4F022DBE" w:rsidR="004170C7" w:rsidRPr="00573FCD" w:rsidRDefault="002B5A4C" w:rsidP="004D06AC">
      <w:pPr>
        <w:spacing w:after="60" w:line="360" w:lineRule="auto"/>
        <w:ind w:left="709" w:hanging="371"/>
        <w:jc w:val="left"/>
        <w:rPr>
          <w:rFonts w:asciiTheme="minorHAnsi" w:hAnsiTheme="minorHAnsi" w:cstheme="minorHAnsi"/>
          <w:sz w:val="24"/>
          <w:szCs w:val="24"/>
        </w:rPr>
      </w:pPr>
      <w:r w:rsidRPr="00573FCD">
        <w:rPr>
          <w:rFonts w:asciiTheme="minorHAnsi" w:hAnsiTheme="minorHAnsi" w:cstheme="minorHAnsi"/>
          <w:sz w:val="24"/>
          <w:szCs w:val="24"/>
        </w:rPr>
        <w:t>7.</w:t>
      </w:r>
      <w:r w:rsidR="003F0EFF" w:rsidRPr="00573FCD">
        <w:rPr>
          <w:rFonts w:asciiTheme="minorHAnsi" w:hAnsiTheme="minorHAnsi" w:cstheme="minorHAnsi"/>
          <w:sz w:val="24"/>
          <w:szCs w:val="24"/>
        </w:rPr>
        <w:t>5</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Strategiczne oceny oddziaływania na środowisko</w:t>
      </w:r>
      <w:r w:rsidR="00FD3515">
        <w:rPr>
          <w:rFonts w:asciiTheme="minorHAnsi" w:hAnsiTheme="minorHAnsi" w:cstheme="minorHAnsi"/>
          <w:sz w:val="24"/>
          <w:szCs w:val="24"/>
        </w:rPr>
        <w:t>(o ile dotyczy)</w:t>
      </w:r>
    </w:p>
    <w:p w14:paraId="0A4BD518" w14:textId="77777777" w:rsidR="004170C7" w:rsidRPr="00573FCD" w:rsidRDefault="002B5A4C" w:rsidP="004D06AC">
      <w:pPr>
        <w:pStyle w:val="Nagwek1"/>
        <w:spacing w:before="240" w:after="60" w:line="360" w:lineRule="auto"/>
        <w:ind w:left="323" w:hanging="340"/>
        <w:rPr>
          <w:rFonts w:asciiTheme="minorHAnsi" w:hAnsiTheme="minorHAnsi" w:cstheme="minorHAnsi"/>
          <w:sz w:val="24"/>
          <w:szCs w:val="24"/>
        </w:rPr>
      </w:pPr>
      <w:r w:rsidRPr="00573FCD">
        <w:rPr>
          <w:rFonts w:asciiTheme="minorHAnsi" w:hAnsiTheme="minorHAnsi" w:cstheme="minorHAnsi"/>
          <w:sz w:val="24"/>
          <w:szCs w:val="24"/>
        </w:rPr>
        <w:t xml:space="preserve">Plan </w:t>
      </w:r>
      <w:r w:rsidR="00126E67" w:rsidRPr="00573FCD">
        <w:rPr>
          <w:rFonts w:asciiTheme="minorHAnsi" w:hAnsiTheme="minorHAnsi" w:cstheme="minorHAnsi"/>
          <w:sz w:val="24"/>
          <w:szCs w:val="24"/>
        </w:rPr>
        <w:t>wdro</w:t>
      </w:r>
      <w:r w:rsidR="00126E67" w:rsidRPr="00573FCD">
        <w:rPr>
          <w:rFonts w:asciiTheme="minorHAnsi" w:hAnsiTheme="minorHAnsi" w:cstheme="minorHAnsi"/>
          <w:b w:val="0"/>
          <w:sz w:val="24"/>
          <w:szCs w:val="24"/>
        </w:rPr>
        <w:t>ż</w:t>
      </w:r>
      <w:r w:rsidR="00126E67" w:rsidRPr="00573FCD">
        <w:rPr>
          <w:rFonts w:asciiTheme="minorHAnsi" w:hAnsiTheme="minorHAnsi" w:cstheme="minorHAnsi"/>
          <w:sz w:val="24"/>
          <w:szCs w:val="24"/>
        </w:rPr>
        <w:t>enia</w:t>
      </w:r>
      <w:r w:rsidRPr="00573FCD">
        <w:rPr>
          <w:rFonts w:asciiTheme="minorHAnsi" w:hAnsiTheme="minorHAnsi" w:cstheme="minorHAnsi"/>
          <w:sz w:val="24"/>
          <w:szCs w:val="24"/>
        </w:rPr>
        <w:t xml:space="preserve"> i funkcjonowania projektu  </w:t>
      </w:r>
    </w:p>
    <w:p w14:paraId="1A3AAC99" w14:textId="77777777" w:rsidR="004170C7" w:rsidRPr="00573FCD" w:rsidRDefault="002B5A4C" w:rsidP="004D06AC">
      <w:pPr>
        <w:spacing w:after="60" w:line="360" w:lineRule="auto"/>
        <w:ind w:left="744" w:hanging="406"/>
        <w:jc w:val="left"/>
        <w:rPr>
          <w:rFonts w:asciiTheme="minorHAnsi" w:hAnsiTheme="minorHAnsi" w:cstheme="minorHAnsi"/>
          <w:sz w:val="24"/>
          <w:szCs w:val="24"/>
        </w:rPr>
      </w:pPr>
      <w:r w:rsidRPr="00573FCD">
        <w:rPr>
          <w:rFonts w:asciiTheme="minorHAnsi" w:hAnsiTheme="minorHAnsi" w:cstheme="minorHAnsi"/>
          <w:sz w:val="24"/>
          <w:szCs w:val="24"/>
        </w:rPr>
        <w:t>8.1.</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Struktura </w:t>
      </w:r>
      <w:r w:rsidR="00126E67" w:rsidRPr="00573FCD">
        <w:rPr>
          <w:rFonts w:asciiTheme="minorHAnsi" w:hAnsiTheme="minorHAnsi" w:cstheme="minorHAnsi"/>
          <w:sz w:val="24"/>
          <w:szCs w:val="24"/>
        </w:rPr>
        <w:t>wdrażania</w:t>
      </w:r>
      <w:r w:rsidRPr="00573FCD">
        <w:rPr>
          <w:rFonts w:asciiTheme="minorHAnsi" w:hAnsiTheme="minorHAnsi" w:cstheme="minorHAnsi"/>
          <w:sz w:val="24"/>
          <w:szCs w:val="24"/>
        </w:rPr>
        <w:t xml:space="preserve"> przedsięwzięcia, </w:t>
      </w:r>
      <w:r w:rsidR="00355207" w:rsidRPr="00573FCD">
        <w:rPr>
          <w:rFonts w:asciiTheme="minorHAnsi" w:hAnsiTheme="minorHAnsi" w:cstheme="minorHAnsi"/>
          <w:sz w:val="24"/>
          <w:szCs w:val="24"/>
        </w:rPr>
        <w:t xml:space="preserve">stan zaawansowania realizacji, </w:t>
      </w:r>
      <w:r w:rsidRPr="00573FCD">
        <w:rPr>
          <w:rFonts w:asciiTheme="minorHAnsi" w:hAnsiTheme="minorHAnsi" w:cstheme="minorHAnsi"/>
          <w:sz w:val="24"/>
          <w:szCs w:val="24"/>
        </w:rPr>
        <w:t>zestawienie i harmonogram niezbędnych działań, w tym instytucjonalnych i administracyjnych</w:t>
      </w:r>
      <w:r w:rsidR="00706251" w:rsidRPr="00573FCD">
        <w:rPr>
          <w:rFonts w:asciiTheme="minorHAnsi" w:hAnsiTheme="minorHAnsi" w:cstheme="minorHAnsi"/>
          <w:sz w:val="24"/>
          <w:szCs w:val="24"/>
        </w:rPr>
        <w:t>,</w:t>
      </w:r>
      <w:r w:rsidRPr="00573FCD">
        <w:rPr>
          <w:rFonts w:asciiTheme="minorHAnsi" w:hAnsiTheme="minorHAnsi" w:cstheme="minorHAnsi"/>
          <w:sz w:val="24"/>
          <w:szCs w:val="24"/>
        </w:rPr>
        <w:t xml:space="preserve"> w celu </w:t>
      </w:r>
      <w:r w:rsidR="00126E67" w:rsidRPr="00573FCD">
        <w:rPr>
          <w:rFonts w:asciiTheme="minorHAnsi" w:hAnsiTheme="minorHAnsi" w:cstheme="minorHAnsi"/>
          <w:sz w:val="24"/>
          <w:szCs w:val="24"/>
        </w:rPr>
        <w:t>wdrożenia</w:t>
      </w:r>
      <w:r w:rsidRPr="00573FCD">
        <w:rPr>
          <w:rFonts w:asciiTheme="minorHAnsi" w:hAnsiTheme="minorHAnsi" w:cstheme="minorHAnsi"/>
          <w:sz w:val="24"/>
          <w:szCs w:val="24"/>
        </w:rPr>
        <w:t xml:space="preserve"> przedsięwzięcia </w:t>
      </w:r>
    </w:p>
    <w:p w14:paraId="57FC29DF" w14:textId="77777777"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8.2.</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Struktura </w:t>
      </w:r>
      <w:r w:rsidR="00A97DB9" w:rsidRPr="00573FCD">
        <w:rPr>
          <w:rFonts w:asciiTheme="minorHAnsi" w:hAnsiTheme="minorHAnsi" w:cstheme="minorHAnsi"/>
          <w:sz w:val="24"/>
          <w:szCs w:val="24"/>
        </w:rPr>
        <w:t xml:space="preserve">i schemat </w:t>
      </w:r>
      <w:r w:rsidRPr="00573FCD">
        <w:rPr>
          <w:rFonts w:asciiTheme="minorHAnsi" w:hAnsiTheme="minorHAnsi" w:cstheme="minorHAnsi"/>
          <w:sz w:val="24"/>
          <w:szCs w:val="24"/>
        </w:rPr>
        <w:t>organizacyjn</w:t>
      </w:r>
      <w:r w:rsidR="00A97DB9" w:rsidRPr="00573FCD">
        <w:rPr>
          <w:rFonts w:asciiTheme="minorHAnsi" w:hAnsiTheme="minorHAnsi" w:cstheme="minorHAnsi"/>
          <w:sz w:val="24"/>
          <w:szCs w:val="24"/>
        </w:rPr>
        <w:t>y</w:t>
      </w:r>
      <w:r w:rsidRPr="00573FCD">
        <w:rPr>
          <w:rFonts w:asciiTheme="minorHAnsi" w:hAnsiTheme="minorHAnsi" w:cstheme="minorHAnsi"/>
          <w:sz w:val="24"/>
          <w:szCs w:val="24"/>
        </w:rPr>
        <w:t xml:space="preserve"> </w:t>
      </w:r>
      <w:r w:rsidR="007B1FDE" w:rsidRPr="00573FCD">
        <w:rPr>
          <w:rFonts w:asciiTheme="minorHAnsi" w:hAnsiTheme="minorHAnsi" w:cstheme="minorHAnsi"/>
          <w:sz w:val="24"/>
          <w:szCs w:val="24"/>
        </w:rPr>
        <w:t xml:space="preserve">jednostki realizującej projekt </w:t>
      </w:r>
    </w:p>
    <w:p w14:paraId="7FDF2401" w14:textId="77777777" w:rsidR="004170C7" w:rsidRPr="00573FCD" w:rsidRDefault="002B5A4C" w:rsidP="004D06AC">
      <w:pPr>
        <w:spacing w:after="60" w:line="360" w:lineRule="auto"/>
        <w:ind w:left="748" w:hanging="408"/>
        <w:jc w:val="left"/>
        <w:rPr>
          <w:rFonts w:asciiTheme="minorHAnsi" w:hAnsiTheme="minorHAnsi" w:cstheme="minorHAnsi"/>
          <w:sz w:val="24"/>
          <w:szCs w:val="24"/>
        </w:rPr>
      </w:pPr>
      <w:r w:rsidRPr="00573FCD">
        <w:rPr>
          <w:rFonts w:asciiTheme="minorHAnsi" w:hAnsiTheme="minorHAnsi" w:cstheme="minorHAnsi"/>
          <w:sz w:val="24"/>
          <w:szCs w:val="24"/>
        </w:rPr>
        <w:t>8.</w:t>
      </w:r>
      <w:r w:rsidR="00482969" w:rsidRPr="00573FCD">
        <w:rPr>
          <w:rFonts w:asciiTheme="minorHAnsi" w:hAnsiTheme="minorHAnsi" w:cstheme="minorHAnsi"/>
          <w:sz w:val="24"/>
          <w:szCs w:val="24"/>
        </w:rPr>
        <w:t>3</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Proponowany zakres kontraktów, procedury kontraktowe, harmonogram ogłaszania przetargów i podpisywania kontraktów </w:t>
      </w:r>
      <w:r w:rsidR="008B3C82" w:rsidRPr="00573FCD">
        <w:rPr>
          <w:rFonts w:asciiTheme="minorHAnsi" w:hAnsiTheme="minorHAnsi" w:cstheme="minorHAnsi"/>
          <w:sz w:val="24"/>
          <w:szCs w:val="24"/>
        </w:rPr>
        <w:t>(zestawienie postępowań)</w:t>
      </w:r>
    </w:p>
    <w:p w14:paraId="2E752BF5" w14:textId="77777777" w:rsidR="004170C7" w:rsidRPr="00663C34" w:rsidRDefault="002B5A4C" w:rsidP="004D06AC">
      <w:pPr>
        <w:spacing w:after="60" w:line="360" w:lineRule="auto"/>
        <w:ind w:left="744" w:hanging="406"/>
        <w:jc w:val="left"/>
        <w:rPr>
          <w:rFonts w:asciiTheme="minorHAnsi" w:hAnsiTheme="minorHAnsi" w:cstheme="minorHAnsi"/>
          <w:sz w:val="24"/>
          <w:szCs w:val="24"/>
        </w:rPr>
      </w:pPr>
      <w:r w:rsidRPr="00573FCD">
        <w:rPr>
          <w:rFonts w:asciiTheme="minorHAnsi" w:hAnsiTheme="minorHAnsi" w:cstheme="minorHAnsi"/>
          <w:sz w:val="24"/>
          <w:szCs w:val="24"/>
        </w:rPr>
        <w:t>8.</w:t>
      </w:r>
      <w:r w:rsidR="00482969" w:rsidRPr="00573FCD">
        <w:rPr>
          <w:rFonts w:asciiTheme="minorHAnsi" w:hAnsiTheme="minorHAnsi" w:cstheme="minorHAnsi"/>
          <w:sz w:val="24"/>
          <w:szCs w:val="24"/>
        </w:rPr>
        <w:t>4</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Harmonogram realizacji przedsięwzięcia </w:t>
      </w:r>
    </w:p>
    <w:p w14:paraId="60241791" w14:textId="77777777" w:rsidR="00A97DB9" w:rsidRPr="00663C34" w:rsidRDefault="00A97DB9"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8.5. Zarządzanie infrastrukturą po zakończeniu realizacji przedsięwzięcia</w:t>
      </w:r>
    </w:p>
    <w:p w14:paraId="63A8ED0A" w14:textId="77777777" w:rsidR="004170C7" w:rsidRPr="00663C34" w:rsidRDefault="002B5A4C" w:rsidP="004D06AC">
      <w:pPr>
        <w:spacing w:after="60" w:line="360" w:lineRule="auto"/>
        <w:ind w:left="1418" w:hanging="709"/>
        <w:jc w:val="left"/>
        <w:rPr>
          <w:rFonts w:asciiTheme="minorHAnsi" w:hAnsiTheme="minorHAnsi" w:cstheme="minorHAnsi"/>
          <w:sz w:val="24"/>
          <w:szCs w:val="24"/>
        </w:rPr>
      </w:pPr>
      <w:r w:rsidRPr="00663C34">
        <w:rPr>
          <w:rFonts w:asciiTheme="minorHAnsi" w:hAnsiTheme="minorHAnsi" w:cstheme="minorHAnsi"/>
          <w:sz w:val="24"/>
          <w:szCs w:val="24"/>
        </w:rPr>
        <w:t>8.</w:t>
      </w:r>
      <w:r w:rsidR="00482969" w:rsidRPr="00663C34">
        <w:rPr>
          <w:rFonts w:asciiTheme="minorHAnsi" w:hAnsiTheme="minorHAnsi" w:cstheme="minorHAnsi"/>
          <w:sz w:val="24"/>
          <w:szCs w:val="24"/>
        </w:rPr>
        <w:t>5</w:t>
      </w:r>
      <w:r w:rsidRPr="00663C34">
        <w:rPr>
          <w:rFonts w:asciiTheme="minorHAnsi" w:hAnsiTheme="minorHAnsi" w:cstheme="minorHAnsi"/>
          <w:sz w:val="24"/>
          <w:szCs w:val="24"/>
        </w:rPr>
        <w:t>.</w:t>
      </w:r>
      <w:r w:rsidR="00A97DB9" w:rsidRPr="00663C34">
        <w:rPr>
          <w:rFonts w:asciiTheme="minorHAnsi" w:hAnsiTheme="minorHAnsi" w:cstheme="minorHAnsi"/>
          <w:sz w:val="24"/>
          <w:szCs w:val="24"/>
        </w:rPr>
        <w:t>1.</w:t>
      </w:r>
      <w:r w:rsidR="00E02C9D" w:rsidRPr="00663C34">
        <w:rPr>
          <w:rFonts w:asciiTheme="minorHAnsi" w:eastAsia="Arial" w:hAnsiTheme="minorHAnsi" w:cstheme="minorHAnsi"/>
          <w:sz w:val="24"/>
          <w:szCs w:val="24"/>
        </w:rPr>
        <w:tab/>
      </w:r>
      <w:r w:rsidRPr="00663C34">
        <w:rPr>
          <w:rFonts w:asciiTheme="minorHAnsi" w:hAnsiTheme="minorHAnsi" w:cstheme="minorHAnsi"/>
          <w:sz w:val="24"/>
          <w:szCs w:val="24"/>
        </w:rPr>
        <w:t xml:space="preserve">Opis struktury organizacyjnej i własnościowej po zakończeniu realizacji przedsięwzięcia </w:t>
      </w:r>
    </w:p>
    <w:p w14:paraId="629A90E4" w14:textId="77777777" w:rsidR="00A97DB9" w:rsidRPr="00663C34" w:rsidRDefault="003F0EFF" w:rsidP="004D06AC">
      <w:pPr>
        <w:spacing w:after="60" w:line="360" w:lineRule="auto"/>
        <w:ind w:left="748" w:hanging="408"/>
        <w:jc w:val="left"/>
        <w:rPr>
          <w:rFonts w:asciiTheme="minorHAnsi" w:hAnsiTheme="minorHAnsi" w:cstheme="minorHAnsi"/>
          <w:sz w:val="24"/>
          <w:szCs w:val="24"/>
        </w:rPr>
      </w:pPr>
      <w:r w:rsidRPr="00663C34">
        <w:rPr>
          <w:rFonts w:asciiTheme="minorHAnsi" w:hAnsiTheme="minorHAnsi" w:cstheme="minorHAnsi"/>
          <w:sz w:val="24"/>
          <w:szCs w:val="24"/>
        </w:rPr>
        <w:tab/>
      </w:r>
      <w:r w:rsidR="00A97DB9" w:rsidRPr="00663C34">
        <w:rPr>
          <w:rFonts w:asciiTheme="minorHAnsi" w:hAnsiTheme="minorHAnsi" w:cstheme="minorHAnsi"/>
          <w:sz w:val="24"/>
          <w:szCs w:val="24"/>
        </w:rPr>
        <w:t>8.5.2. Zachowanie trwałości projektu</w:t>
      </w:r>
    </w:p>
    <w:p w14:paraId="5EB5691F" w14:textId="77777777" w:rsidR="004170C7" w:rsidRPr="00663C34" w:rsidRDefault="002B5A4C" w:rsidP="004D06AC">
      <w:pPr>
        <w:pStyle w:val="Nagwek1"/>
        <w:spacing w:before="240" w:after="60" w:line="360" w:lineRule="auto"/>
        <w:ind w:left="323" w:hanging="340"/>
        <w:rPr>
          <w:rFonts w:asciiTheme="minorHAnsi" w:hAnsiTheme="minorHAnsi" w:cstheme="minorHAnsi"/>
          <w:sz w:val="24"/>
          <w:szCs w:val="24"/>
        </w:rPr>
      </w:pPr>
      <w:r w:rsidRPr="00663C34">
        <w:rPr>
          <w:rFonts w:asciiTheme="minorHAnsi" w:hAnsiTheme="minorHAnsi" w:cstheme="minorHAnsi"/>
          <w:sz w:val="24"/>
          <w:szCs w:val="24"/>
        </w:rPr>
        <w:t>Plan finansowania przedsi</w:t>
      </w:r>
      <w:r w:rsidRPr="00663C34">
        <w:rPr>
          <w:rFonts w:asciiTheme="minorHAnsi" w:hAnsiTheme="minorHAnsi" w:cstheme="minorHAnsi"/>
          <w:b w:val="0"/>
          <w:sz w:val="24"/>
          <w:szCs w:val="24"/>
        </w:rPr>
        <w:t>ę</w:t>
      </w:r>
      <w:r w:rsidRPr="00663C34">
        <w:rPr>
          <w:rFonts w:asciiTheme="minorHAnsi" w:hAnsiTheme="minorHAnsi" w:cstheme="minorHAnsi"/>
          <w:sz w:val="24"/>
          <w:szCs w:val="24"/>
        </w:rPr>
        <w:t>wzi</w:t>
      </w:r>
      <w:r w:rsidRPr="00663C34">
        <w:rPr>
          <w:rFonts w:asciiTheme="minorHAnsi" w:hAnsiTheme="minorHAnsi" w:cstheme="minorHAnsi"/>
          <w:b w:val="0"/>
          <w:sz w:val="24"/>
          <w:szCs w:val="24"/>
        </w:rPr>
        <w:t>ę</w:t>
      </w:r>
      <w:r w:rsidRPr="00663C34">
        <w:rPr>
          <w:rFonts w:asciiTheme="minorHAnsi" w:hAnsiTheme="minorHAnsi" w:cstheme="minorHAnsi"/>
          <w:sz w:val="24"/>
          <w:szCs w:val="24"/>
        </w:rPr>
        <w:t xml:space="preserve">cia </w:t>
      </w:r>
    </w:p>
    <w:p w14:paraId="708EB27C" w14:textId="77777777" w:rsidR="00176EBB" w:rsidRPr="00663C34" w:rsidRDefault="00176EBB"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9.1.</w:t>
      </w:r>
      <w:r w:rsidRPr="00663C34">
        <w:rPr>
          <w:rFonts w:asciiTheme="minorHAnsi" w:eastAsia="Arial" w:hAnsiTheme="minorHAnsi" w:cstheme="minorHAnsi"/>
          <w:sz w:val="24"/>
          <w:szCs w:val="24"/>
        </w:rPr>
        <w:tab/>
      </w:r>
      <w:r w:rsidRPr="00663C34">
        <w:rPr>
          <w:rFonts w:asciiTheme="minorHAnsi" w:hAnsiTheme="minorHAnsi" w:cstheme="minorHAnsi"/>
          <w:sz w:val="24"/>
          <w:szCs w:val="24"/>
        </w:rPr>
        <w:t>Struktura i źródła finansowania kosztów kwalifikowanych i niekwalifikowanych przedsięwzięcia z podziałem na lata realizacji inwestycji</w:t>
      </w:r>
    </w:p>
    <w:p w14:paraId="2D62324A" w14:textId="77777777" w:rsidR="00176EBB" w:rsidRPr="00663C34" w:rsidRDefault="00176EBB"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9.2</w:t>
      </w:r>
      <w:r w:rsidR="00C119A2" w:rsidRPr="00663C34">
        <w:rPr>
          <w:rFonts w:asciiTheme="minorHAnsi" w:hAnsiTheme="minorHAnsi" w:cstheme="minorHAnsi"/>
          <w:sz w:val="24"/>
          <w:szCs w:val="24"/>
        </w:rPr>
        <w:t>. </w:t>
      </w:r>
      <w:r w:rsidRPr="00663C34">
        <w:rPr>
          <w:rFonts w:asciiTheme="minorHAnsi" w:hAnsiTheme="minorHAnsi" w:cstheme="minorHAnsi"/>
          <w:sz w:val="24"/>
          <w:szCs w:val="24"/>
        </w:rPr>
        <w:t xml:space="preserve">Ocena zdolności beneficjenta i </w:t>
      </w:r>
      <w:r w:rsidR="00004B55" w:rsidRPr="00663C34">
        <w:rPr>
          <w:rFonts w:asciiTheme="minorHAnsi" w:hAnsiTheme="minorHAnsi" w:cstheme="minorHAnsi"/>
          <w:sz w:val="24"/>
          <w:szCs w:val="24"/>
        </w:rPr>
        <w:t xml:space="preserve">podmiotów upoważnionych do ponoszenia wydatków kwalifikowanych </w:t>
      </w:r>
      <w:r w:rsidRPr="00663C34">
        <w:rPr>
          <w:rFonts w:asciiTheme="minorHAnsi" w:hAnsiTheme="minorHAnsi" w:cstheme="minorHAnsi"/>
          <w:sz w:val="24"/>
          <w:szCs w:val="24"/>
        </w:rPr>
        <w:t>(</w:t>
      </w:r>
      <w:r w:rsidRPr="00663C34">
        <w:rPr>
          <w:rFonts w:asciiTheme="minorHAnsi" w:hAnsiTheme="minorHAnsi" w:cstheme="minorHAnsi"/>
          <w:i/>
          <w:sz w:val="24"/>
          <w:szCs w:val="24"/>
        </w:rPr>
        <w:t>o ile dotyczy)</w:t>
      </w:r>
      <w:r w:rsidRPr="00663C34">
        <w:rPr>
          <w:rFonts w:asciiTheme="minorHAnsi" w:hAnsiTheme="minorHAnsi" w:cstheme="minorHAnsi"/>
          <w:sz w:val="24"/>
          <w:szCs w:val="24"/>
        </w:rPr>
        <w:t xml:space="preserve"> do zapewnienia wkładu własnego </w:t>
      </w:r>
    </w:p>
    <w:p w14:paraId="6BDAA6C7" w14:textId="77777777" w:rsidR="004170C7" w:rsidRPr="00663C34" w:rsidRDefault="002B5A4C" w:rsidP="004D06AC">
      <w:pPr>
        <w:pStyle w:val="Nagwek1"/>
        <w:spacing w:before="240" w:after="60" w:line="360" w:lineRule="auto"/>
        <w:ind w:left="323" w:hanging="340"/>
        <w:rPr>
          <w:rFonts w:asciiTheme="minorHAnsi" w:hAnsiTheme="minorHAnsi" w:cstheme="minorHAnsi"/>
          <w:sz w:val="24"/>
          <w:szCs w:val="24"/>
        </w:rPr>
      </w:pPr>
      <w:r w:rsidRPr="00663C34">
        <w:rPr>
          <w:rFonts w:asciiTheme="minorHAnsi" w:hAnsiTheme="minorHAnsi" w:cstheme="minorHAnsi"/>
          <w:sz w:val="24"/>
          <w:szCs w:val="24"/>
        </w:rPr>
        <w:t xml:space="preserve">Analiza finansowa </w:t>
      </w:r>
      <w:r w:rsidR="00176EBB" w:rsidRPr="00663C34">
        <w:rPr>
          <w:rFonts w:asciiTheme="minorHAnsi" w:hAnsiTheme="minorHAnsi" w:cstheme="minorHAnsi"/>
          <w:sz w:val="24"/>
          <w:szCs w:val="24"/>
        </w:rPr>
        <w:t>i analiza trwałości</w:t>
      </w:r>
    </w:p>
    <w:p w14:paraId="3E3D188E" w14:textId="77777777" w:rsidR="00176EBB" w:rsidRPr="00663C34" w:rsidRDefault="00176EBB" w:rsidP="004D06AC">
      <w:pPr>
        <w:spacing w:after="60" w:line="360" w:lineRule="auto"/>
        <w:ind w:hanging="64"/>
        <w:jc w:val="left"/>
        <w:rPr>
          <w:rFonts w:asciiTheme="minorHAnsi" w:hAnsiTheme="minorHAnsi" w:cstheme="minorHAnsi"/>
          <w:sz w:val="24"/>
          <w:szCs w:val="24"/>
        </w:rPr>
      </w:pPr>
      <w:r w:rsidRPr="00663C34">
        <w:rPr>
          <w:rFonts w:asciiTheme="minorHAnsi" w:hAnsiTheme="minorHAnsi" w:cstheme="minorHAnsi"/>
          <w:sz w:val="24"/>
          <w:szCs w:val="24"/>
        </w:rPr>
        <w:t>10.1.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Założenia makroekonomiczne, metodyka analizy finansowej i analizy trwałości </w:t>
      </w:r>
    </w:p>
    <w:p w14:paraId="48E3C798" w14:textId="77777777" w:rsidR="00176EBB" w:rsidRPr="00663C34" w:rsidRDefault="00176EBB" w:rsidP="004D06AC">
      <w:pPr>
        <w:tabs>
          <w:tab w:val="center" w:pos="2576"/>
          <w:tab w:val="center" w:pos="3401"/>
          <w:tab w:val="center" w:pos="4042"/>
          <w:tab w:val="center" w:pos="4735"/>
          <w:tab w:val="center" w:pos="5710"/>
          <w:tab w:val="center" w:pos="6928"/>
          <w:tab w:val="center" w:pos="7629"/>
          <w:tab w:val="right" w:pos="8796"/>
        </w:tabs>
        <w:spacing w:after="60" w:line="360" w:lineRule="auto"/>
        <w:ind w:left="709" w:hanging="425"/>
        <w:jc w:val="left"/>
        <w:rPr>
          <w:rFonts w:asciiTheme="minorHAnsi" w:hAnsiTheme="minorHAnsi" w:cstheme="minorHAnsi"/>
          <w:sz w:val="24"/>
          <w:szCs w:val="24"/>
        </w:rPr>
      </w:pPr>
      <w:r w:rsidRPr="00663C34">
        <w:rPr>
          <w:rFonts w:asciiTheme="minorHAnsi" w:hAnsiTheme="minorHAnsi" w:cstheme="minorHAnsi"/>
          <w:sz w:val="24"/>
          <w:szCs w:val="24"/>
        </w:rPr>
        <w:t>10.2.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Prognoza przychodów i </w:t>
      </w:r>
      <w:r w:rsidRPr="00663C34">
        <w:rPr>
          <w:rFonts w:asciiTheme="minorHAnsi" w:hAnsiTheme="minorHAnsi" w:cstheme="minorHAnsi"/>
          <w:sz w:val="24"/>
          <w:szCs w:val="24"/>
        </w:rPr>
        <w:tab/>
        <w:t xml:space="preserve">kosztów w </w:t>
      </w:r>
      <w:r w:rsidRPr="00663C34">
        <w:rPr>
          <w:rFonts w:asciiTheme="minorHAnsi" w:hAnsiTheme="minorHAnsi" w:cstheme="minorHAnsi"/>
          <w:sz w:val="24"/>
          <w:szCs w:val="24"/>
        </w:rPr>
        <w:tab/>
        <w:t xml:space="preserve">okresie odniesienia dla </w:t>
      </w:r>
      <w:r w:rsidRPr="00663C34">
        <w:rPr>
          <w:rFonts w:asciiTheme="minorHAnsi" w:hAnsiTheme="minorHAnsi" w:cstheme="minorHAnsi"/>
          <w:sz w:val="24"/>
          <w:szCs w:val="24"/>
        </w:rPr>
        <w:tab/>
        <w:t>scenariusza bez projektu</w:t>
      </w:r>
      <w:r w:rsidR="00002611"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i scenariusza z projektem </w:t>
      </w:r>
    </w:p>
    <w:p w14:paraId="656CDB0C" w14:textId="77777777" w:rsidR="00176EBB" w:rsidRPr="00663C34" w:rsidRDefault="00176EBB"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lastRenderedPageBreak/>
        <w:t>10.2.1.</w:t>
      </w:r>
      <w:r w:rsidRPr="00663C34">
        <w:rPr>
          <w:rFonts w:asciiTheme="minorHAnsi" w:eastAsia="Arial" w:hAnsiTheme="minorHAnsi" w:cstheme="minorHAnsi"/>
          <w:sz w:val="24"/>
          <w:szCs w:val="24"/>
        </w:rPr>
        <w:t xml:space="preserve"> Założenia i </w:t>
      </w:r>
      <w:r w:rsidRPr="00663C34">
        <w:rPr>
          <w:rFonts w:asciiTheme="minorHAnsi" w:hAnsiTheme="minorHAnsi" w:cstheme="minorHAnsi"/>
          <w:sz w:val="24"/>
          <w:szCs w:val="24"/>
        </w:rPr>
        <w:t>prognozy kosztów operacyjnych (wg ich rodzajów) oraz pozostałych przychodów i kosztów operacyjnych</w:t>
      </w:r>
    </w:p>
    <w:p w14:paraId="1C1C4A7B" w14:textId="77777777" w:rsidR="00176EBB" w:rsidRPr="00EB0183" w:rsidRDefault="00176EBB" w:rsidP="004D06AC">
      <w:pPr>
        <w:spacing w:after="60" w:line="360" w:lineRule="auto"/>
        <w:ind w:left="1276" w:hanging="614"/>
        <w:jc w:val="left"/>
        <w:rPr>
          <w:rFonts w:asciiTheme="minorHAnsi" w:hAnsiTheme="minorHAnsi" w:cstheme="minorHAnsi"/>
          <w:sz w:val="24"/>
          <w:szCs w:val="24"/>
        </w:rPr>
      </w:pPr>
      <w:r w:rsidRPr="00EB0183">
        <w:rPr>
          <w:rFonts w:asciiTheme="minorHAnsi" w:hAnsiTheme="minorHAnsi" w:cstheme="minorHAnsi"/>
          <w:sz w:val="24"/>
          <w:szCs w:val="24"/>
        </w:rPr>
        <w:t>10.2.2.</w:t>
      </w:r>
      <w:r w:rsidR="00313B9A" w:rsidRPr="00EB0183">
        <w:rPr>
          <w:rFonts w:asciiTheme="minorHAnsi" w:hAnsiTheme="minorHAnsi" w:cstheme="minorHAnsi"/>
          <w:sz w:val="24"/>
          <w:szCs w:val="24"/>
        </w:rPr>
        <w:t xml:space="preserve"> </w:t>
      </w:r>
      <w:r w:rsidRPr="00EB0183">
        <w:rPr>
          <w:rFonts w:asciiTheme="minorHAnsi" w:hAnsiTheme="minorHAnsi" w:cstheme="minorHAnsi"/>
          <w:sz w:val="24"/>
          <w:szCs w:val="24"/>
        </w:rPr>
        <w:t xml:space="preserve">Prognoza przychodów, w tym strategia cenowa </w:t>
      </w:r>
      <w:r w:rsidR="00880F03" w:rsidRPr="00751078">
        <w:rPr>
          <w:rFonts w:asciiTheme="minorHAnsi" w:hAnsiTheme="minorHAnsi" w:cstheme="minorHAnsi"/>
          <w:i/>
          <w:iCs/>
          <w:sz w:val="24"/>
          <w:szCs w:val="24"/>
        </w:rPr>
        <w:t>(o ile dotyczy)</w:t>
      </w:r>
    </w:p>
    <w:p w14:paraId="04621279" w14:textId="77777777" w:rsidR="00176EBB" w:rsidRPr="00880F03" w:rsidRDefault="00176EBB" w:rsidP="004D06AC">
      <w:pPr>
        <w:spacing w:after="60" w:line="360" w:lineRule="auto"/>
        <w:ind w:left="1276" w:hanging="614"/>
        <w:jc w:val="left"/>
        <w:rPr>
          <w:rFonts w:asciiTheme="minorHAnsi" w:hAnsiTheme="minorHAnsi" w:cstheme="minorHAnsi"/>
          <w:sz w:val="24"/>
          <w:szCs w:val="24"/>
        </w:rPr>
      </w:pPr>
      <w:r w:rsidRPr="00880F03">
        <w:rPr>
          <w:rFonts w:asciiTheme="minorHAnsi" w:hAnsiTheme="minorHAnsi" w:cstheme="minorHAnsi"/>
          <w:sz w:val="24"/>
          <w:szCs w:val="24"/>
        </w:rPr>
        <w:t>10.2.3.</w:t>
      </w:r>
      <w:r w:rsidR="00313B9A" w:rsidRPr="00880F03">
        <w:rPr>
          <w:rFonts w:asciiTheme="minorHAnsi" w:hAnsiTheme="minorHAnsi" w:cstheme="minorHAnsi"/>
          <w:sz w:val="24"/>
          <w:szCs w:val="24"/>
        </w:rPr>
        <w:t xml:space="preserve"> </w:t>
      </w:r>
      <w:r w:rsidRPr="00880F03">
        <w:rPr>
          <w:rFonts w:asciiTheme="minorHAnsi" w:hAnsiTheme="minorHAnsi" w:cstheme="minorHAnsi"/>
          <w:sz w:val="24"/>
          <w:szCs w:val="24"/>
        </w:rPr>
        <w:t xml:space="preserve">Zapotrzebowanie na kapitał obrotowy </w:t>
      </w:r>
      <w:r w:rsidR="00880F03" w:rsidRPr="00751078">
        <w:rPr>
          <w:rFonts w:asciiTheme="minorHAnsi" w:hAnsiTheme="minorHAnsi" w:cstheme="minorHAnsi"/>
          <w:i/>
          <w:iCs/>
          <w:sz w:val="24"/>
          <w:szCs w:val="24"/>
        </w:rPr>
        <w:t>(o ile dotyczy)</w:t>
      </w:r>
    </w:p>
    <w:p w14:paraId="416B71DE" w14:textId="693B076D" w:rsidR="00176EBB" w:rsidRPr="00663C34" w:rsidRDefault="00176EBB"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10.2.4.</w:t>
      </w:r>
      <w:r w:rsidRPr="00663C34">
        <w:rPr>
          <w:rFonts w:asciiTheme="minorHAnsi" w:eastAsia="Arial" w:hAnsiTheme="minorHAnsi" w:cstheme="minorHAnsi"/>
          <w:sz w:val="24"/>
          <w:szCs w:val="24"/>
        </w:rPr>
        <w:t xml:space="preserve"> Prefinansowanie wydatków związanych z projektem </w:t>
      </w:r>
      <w:r w:rsidR="00DF0005" w:rsidRPr="00751078">
        <w:rPr>
          <w:rFonts w:asciiTheme="minorHAnsi" w:eastAsia="Arial" w:hAnsiTheme="minorHAnsi" w:cstheme="minorHAnsi"/>
          <w:i/>
          <w:iCs/>
          <w:sz w:val="24"/>
          <w:szCs w:val="24"/>
        </w:rPr>
        <w:t>(</w:t>
      </w:r>
      <w:r w:rsidR="00F71EEE">
        <w:rPr>
          <w:rFonts w:asciiTheme="minorHAnsi" w:eastAsia="Arial" w:hAnsiTheme="minorHAnsi" w:cstheme="minorHAnsi"/>
          <w:i/>
          <w:iCs/>
          <w:sz w:val="24"/>
          <w:szCs w:val="24"/>
        </w:rPr>
        <w:t>o ile</w:t>
      </w:r>
      <w:r w:rsidR="00DF0005" w:rsidRPr="00751078">
        <w:rPr>
          <w:rFonts w:asciiTheme="minorHAnsi" w:eastAsia="Arial" w:hAnsiTheme="minorHAnsi" w:cstheme="minorHAnsi"/>
          <w:i/>
          <w:iCs/>
          <w:sz w:val="24"/>
          <w:szCs w:val="24"/>
        </w:rPr>
        <w:t xml:space="preserve"> dotyczy)</w:t>
      </w:r>
    </w:p>
    <w:p w14:paraId="51FC172E" w14:textId="77777777" w:rsidR="00176EBB" w:rsidRPr="00663C34" w:rsidRDefault="00176EBB"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10.3.</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Założenia analizy finansowej i analizy finansowej efektywności przedsięwzięcia</w:t>
      </w:r>
    </w:p>
    <w:p w14:paraId="4F122F21" w14:textId="77777777" w:rsidR="005256E4" w:rsidRPr="00663C34" w:rsidRDefault="005256E4"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10.3.1 Identyfikacja czy projekt generuje dochód</w:t>
      </w:r>
    </w:p>
    <w:p w14:paraId="07A6E2A7" w14:textId="77777777" w:rsidR="00176EBB" w:rsidRPr="00663C34" w:rsidRDefault="00176EBB"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10.</w:t>
      </w:r>
      <w:r w:rsidR="007B1FDE" w:rsidRPr="00663C34">
        <w:rPr>
          <w:rFonts w:asciiTheme="minorHAnsi" w:hAnsiTheme="minorHAnsi" w:cstheme="minorHAnsi"/>
          <w:sz w:val="24"/>
          <w:szCs w:val="24"/>
        </w:rPr>
        <w:t>4</w:t>
      </w:r>
      <w:r w:rsidRPr="00663C34">
        <w:rPr>
          <w:rFonts w:asciiTheme="minorHAnsi" w:hAnsiTheme="minorHAnsi" w:cstheme="minorHAnsi"/>
          <w:sz w:val="24"/>
          <w:szCs w:val="24"/>
        </w:rPr>
        <w:t>.</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Analiza finansowej efektywności przedsięwzięcia</w:t>
      </w:r>
    </w:p>
    <w:p w14:paraId="2851D618" w14:textId="77777777" w:rsidR="00176EBB" w:rsidRPr="00663C34" w:rsidRDefault="00176EBB"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     10.</w:t>
      </w:r>
      <w:r w:rsidR="007B1FDE" w:rsidRPr="00663C34">
        <w:rPr>
          <w:rFonts w:asciiTheme="minorHAnsi" w:hAnsiTheme="minorHAnsi" w:cstheme="minorHAnsi"/>
          <w:sz w:val="24"/>
          <w:szCs w:val="24"/>
        </w:rPr>
        <w:t>4</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w:t>
      </w:r>
      <w:r w:rsidRPr="00663C34">
        <w:rPr>
          <w:rFonts w:asciiTheme="minorHAnsi" w:hAnsiTheme="minorHAnsi" w:cstheme="minorHAnsi"/>
          <w:sz w:val="24"/>
          <w:szCs w:val="24"/>
        </w:rPr>
        <w:t xml:space="preserve"> </w:t>
      </w:r>
      <w:r w:rsidR="00706251" w:rsidRPr="00663C34">
        <w:rPr>
          <w:rFonts w:asciiTheme="minorHAnsi" w:hAnsiTheme="minorHAnsi" w:cstheme="minorHAnsi"/>
          <w:sz w:val="24"/>
          <w:szCs w:val="24"/>
        </w:rPr>
        <w:t>O</w:t>
      </w:r>
      <w:r w:rsidRPr="00663C34">
        <w:rPr>
          <w:rFonts w:asciiTheme="minorHAnsi" w:hAnsiTheme="minorHAnsi" w:cstheme="minorHAnsi"/>
          <w:sz w:val="24"/>
          <w:szCs w:val="24"/>
        </w:rPr>
        <w:t>bliczenie zwrotu z inwestycji (FNPV/C i FIRR/C bez i z</w:t>
      </w:r>
      <w:r w:rsidR="004600D4" w:rsidRPr="00663C34">
        <w:rPr>
          <w:rFonts w:asciiTheme="minorHAnsi" w:hAnsiTheme="minorHAnsi" w:cstheme="minorHAnsi"/>
          <w:sz w:val="24"/>
          <w:szCs w:val="24"/>
        </w:rPr>
        <w:t>e</w:t>
      </w:r>
      <w:r w:rsidRPr="00663C34">
        <w:rPr>
          <w:rFonts w:asciiTheme="minorHAnsi" w:hAnsiTheme="minorHAnsi" w:cstheme="minorHAnsi"/>
          <w:sz w:val="24"/>
          <w:szCs w:val="24"/>
        </w:rPr>
        <w:t xml:space="preserve"> wsparciem UE)</w:t>
      </w:r>
    </w:p>
    <w:p w14:paraId="668F1DC0" w14:textId="77777777" w:rsidR="00176EBB" w:rsidRPr="00663C34" w:rsidRDefault="00176EBB" w:rsidP="004D06AC">
      <w:pPr>
        <w:spacing w:after="60" w:line="360" w:lineRule="auto"/>
        <w:ind w:left="993" w:hanging="655"/>
        <w:jc w:val="left"/>
        <w:rPr>
          <w:rFonts w:asciiTheme="minorHAnsi" w:hAnsiTheme="minorHAnsi" w:cstheme="minorHAnsi"/>
          <w:sz w:val="24"/>
          <w:szCs w:val="24"/>
        </w:rPr>
      </w:pPr>
      <w:r w:rsidRPr="00663C34">
        <w:rPr>
          <w:rFonts w:asciiTheme="minorHAnsi" w:hAnsiTheme="minorHAnsi" w:cstheme="minorHAnsi"/>
          <w:sz w:val="24"/>
          <w:szCs w:val="24"/>
        </w:rPr>
        <w:t>10.</w:t>
      </w:r>
      <w:r w:rsidR="007B1FDE" w:rsidRPr="00663C34">
        <w:rPr>
          <w:rFonts w:asciiTheme="minorHAnsi" w:hAnsiTheme="minorHAnsi" w:cstheme="minorHAnsi"/>
          <w:sz w:val="24"/>
          <w:szCs w:val="24"/>
        </w:rPr>
        <w:t>5</w:t>
      </w:r>
      <w:r w:rsidR="00313B9A" w:rsidRPr="00663C34">
        <w:rPr>
          <w:rFonts w:asciiTheme="minorHAnsi" w:hAnsiTheme="minorHAnsi" w:cstheme="minorHAnsi"/>
          <w:sz w:val="24"/>
          <w:szCs w:val="24"/>
        </w:rPr>
        <w:t>.</w:t>
      </w:r>
      <w:r w:rsidRPr="00663C34">
        <w:rPr>
          <w:rFonts w:asciiTheme="minorHAnsi" w:hAnsiTheme="minorHAnsi" w:cstheme="minorHAnsi"/>
          <w:sz w:val="24"/>
          <w:szCs w:val="24"/>
        </w:rPr>
        <w:t xml:space="preserve"> Prognoza sprawozdań finansowych beneficjenta i </w:t>
      </w:r>
      <w:r w:rsidR="004600D4" w:rsidRPr="00663C34">
        <w:rPr>
          <w:rFonts w:asciiTheme="minorHAnsi" w:hAnsiTheme="minorHAnsi" w:cstheme="minorHAnsi"/>
          <w:sz w:val="24"/>
          <w:szCs w:val="24"/>
        </w:rPr>
        <w:t xml:space="preserve">podmiotów upoważnionych do ponoszenia wydatków kwalifikowanych </w:t>
      </w:r>
      <w:r w:rsidR="00706251" w:rsidRPr="00663C34">
        <w:rPr>
          <w:rFonts w:asciiTheme="minorHAnsi" w:hAnsiTheme="minorHAnsi" w:cstheme="minorHAnsi"/>
          <w:sz w:val="24"/>
          <w:szCs w:val="24"/>
        </w:rPr>
        <w:t>(</w:t>
      </w:r>
      <w:r w:rsidRPr="00663C34">
        <w:rPr>
          <w:rFonts w:asciiTheme="minorHAnsi" w:hAnsiTheme="minorHAnsi" w:cstheme="minorHAnsi"/>
          <w:i/>
          <w:sz w:val="24"/>
          <w:szCs w:val="24"/>
        </w:rPr>
        <w:t>o ile dotyczy</w:t>
      </w:r>
      <w:r w:rsidR="00706251" w:rsidRPr="00663C34">
        <w:rPr>
          <w:rFonts w:asciiTheme="minorHAnsi" w:hAnsiTheme="minorHAnsi" w:cstheme="minorHAnsi"/>
          <w:i/>
          <w:sz w:val="24"/>
          <w:szCs w:val="24"/>
        </w:rPr>
        <w:t>)</w:t>
      </w:r>
      <w:r w:rsidR="004600D4" w:rsidRPr="00663C34">
        <w:rPr>
          <w:rFonts w:asciiTheme="minorHAnsi" w:hAnsiTheme="minorHAnsi" w:cstheme="minorHAnsi"/>
          <w:i/>
          <w:sz w:val="24"/>
          <w:szCs w:val="24"/>
        </w:rPr>
        <w:t xml:space="preserve"> </w:t>
      </w:r>
      <w:r w:rsidRPr="00663C34">
        <w:rPr>
          <w:rFonts w:asciiTheme="minorHAnsi" w:hAnsiTheme="minorHAnsi" w:cstheme="minorHAnsi"/>
          <w:sz w:val="24"/>
          <w:szCs w:val="24"/>
        </w:rPr>
        <w:t>i ich analiza wskaźnikowa</w:t>
      </w:r>
    </w:p>
    <w:p w14:paraId="1B753016" w14:textId="77777777" w:rsidR="004170C7" w:rsidRPr="00663C34" w:rsidRDefault="00176EBB" w:rsidP="004D06AC">
      <w:pPr>
        <w:spacing w:after="60" w:line="360" w:lineRule="auto"/>
        <w:ind w:left="993" w:hanging="655"/>
        <w:jc w:val="left"/>
        <w:rPr>
          <w:rFonts w:asciiTheme="minorHAnsi" w:hAnsiTheme="minorHAnsi" w:cstheme="minorHAnsi"/>
          <w:sz w:val="24"/>
          <w:szCs w:val="24"/>
        </w:rPr>
      </w:pPr>
      <w:r w:rsidRPr="00663C34">
        <w:rPr>
          <w:rFonts w:asciiTheme="minorHAnsi" w:hAnsiTheme="minorHAnsi" w:cstheme="minorHAnsi"/>
          <w:sz w:val="24"/>
          <w:szCs w:val="24"/>
        </w:rPr>
        <w:t>10.</w:t>
      </w:r>
      <w:r w:rsidR="007B1FDE" w:rsidRPr="00663C34">
        <w:rPr>
          <w:rFonts w:asciiTheme="minorHAnsi" w:hAnsiTheme="minorHAnsi" w:cstheme="minorHAnsi"/>
          <w:sz w:val="24"/>
          <w:szCs w:val="24"/>
        </w:rPr>
        <w:t>6</w:t>
      </w:r>
      <w:r w:rsidRPr="00663C34">
        <w:rPr>
          <w:rFonts w:asciiTheme="minorHAnsi" w:hAnsiTheme="minorHAnsi" w:cstheme="minorHAnsi"/>
          <w:sz w:val="24"/>
          <w:szCs w:val="24"/>
        </w:rPr>
        <w:t>.</w:t>
      </w:r>
      <w:r w:rsidR="00C54989" w:rsidRPr="00663C34">
        <w:rPr>
          <w:rFonts w:asciiTheme="minorHAnsi" w:hAnsiTheme="minorHAnsi" w:cstheme="minorHAnsi"/>
          <w:sz w:val="24"/>
          <w:szCs w:val="24"/>
        </w:rPr>
        <w:tab/>
      </w:r>
      <w:r w:rsidRPr="00663C34">
        <w:rPr>
          <w:rFonts w:asciiTheme="minorHAnsi" w:hAnsiTheme="minorHAnsi" w:cstheme="minorHAnsi"/>
          <w:sz w:val="24"/>
          <w:szCs w:val="24"/>
        </w:rPr>
        <w:t xml:space="preserve">Ocena prognoz sprawozdań finansowych beneficjenta i </w:t>
      </w:r>
      <w:r w:rsidR="001C671C" w:rsidRPr="00663C34">
        <w:rPr>
          <w:rFonts w:asciiTheme="minorHAnsi" w:hAnsiTheme="minorHAnsi" w:cstheme="minorHAnsi"/>
          <w:sz w:val="24"/>
          <w:szCs w:val="24"/>
        </w:rPr>
        <w:t xml:space="preserve">podmiotów upoważnionych do ponoszenia wydatków kwalifikowanych </w:t>
      </w:r>
      <w:r w:rsidR="00706251" w:rsidRPr="00B43451">
        <w:rPr>
          <w:rFonts w:asciiTheme="minorHAnsi" w:hAnsiTheme="minorHAnsi" w:cstheme="minorHAnsi"/>
          <w:i/>
          <w:sz w:val="24"/>
          <w:szCs w:val="24"/>
        </w:rPr>
        <w:t>(</w:t>
      </w:r>
      <w:r w:rsidR="00B43451">
        <w:rPr>
          <w:rFonts w:asciiTheme="minorHAnsi" w:hAnsiTheme="minorHAnsi" w:cstheme="minorHAnsi"/>
          <w:i/>
          <w:sz w:val="24"/>
          <w:szCs w:val="24"/>
        </w:rPr>
        <w:t>o ile dotyczy</w:t>
      </w:r>
      <w:r w:rsidR="00706251" w:rsidRPr="00B43451">
        <w:rPr>
          <w:rFonts w:asciiTheme="minorHAnsi" w:hAnsiTheme="minorHAnsi" w:cstheme="minorHAnsi"/>
          <w:i/>
          <w:sz w:val="24"/>
          <w:szCs w:val="24"/>
        </w:rPr>
        <w:t>)</w:t>
      </w:r>
      <w:r w:rsidRPr="00B43451">
        <w:rPr>
          <w:rFonts w:asciiTheme="minorHAnsi" w:hAnsiTheme="minorHAnsi" w:cstheme="minorHAnsi"/>
          <w:sz w:val="24"/>
          <w:szCs w:val="24"/>
        </w:rPr>
        <w:t>,</w:t>
      </w:r>
      <w:r w:rsidRPr="00663C34">
        <w:rPr>
          <w:rFonts w:asciiTheme="minorHAnsi" w:hAnsiTheme="minorHAnsi" w:cstheme="minorHAnsi"/>
          <w:sz w:val="24"/>
          <w:szCs w:val="24"/>
        </w:rPr>
        <w:t xml:space="preserve"> w kontekście potwierdzenia ich trwałości finansowej w fazie operacyjnej</w:t>
      </w:r>
    </w:p>
    <w:p w14:paraId="79C26D97" w14:textId="77777777" w:rsidR="00F85B15" w:rsidRPr="00663C34" w:rsidRDefault="00F85B15" w:rsidP="004D06AC">
      <w:pPr>
        <w:pStyle w:val="Nagwek1"/>
        <w:spacing w:after="60" w:line="360" w:lineRule="auto"/>
        <w:ind w:left="323" w:hanging="338"/>
        <w:rPr>
          <w:rFonts w:asciiTheme="minorHAnsi" w:hAnsiTheme="minorHAnsi" w:cstheme="minorHAnsi"/>
          <w:sz w:val="24"/>
          <w:szCs w:val="24"/>
        </w:rPr>
      </w:pPr>
      <w:r w:rsidRPr="00663C34">
        <w:rPr>
          <w:rFonts w:asciiTheme="minorHAnsi" w:hAnsiTheme="minorHAnsi" w:cstheme="minorHAnsi"/>
          <w:sz w:val="24"/>
          <w:szCs w:val="24"/>
        </w:rPr>
        <w:t xml:space="preserve"> Analiza kosztów i korzyści </w:t>
      </w:r>
      <w:r w:rsidR="00880F03" w:rsidRPr="00751078">
        <w:rPr>
          <w:rFonts w:asciiTheme="minorHAnsi" w:hAnsiTheme="minorHAnsi" w:cstheme="minorHAnsi"/>
          <w:b w:val="0"/>
          <w:bCs/>
          <w:i/>
          <w:iCs/>
          <w:sz w:val="24"/>
          <w:szCs w:val="24"/>
        </w:rPr>
        <w:t>(o ile dotyczy)</w:t>
      </w:r>
    </w:p>
    <w:p w14:paraId="32F34380" w14:textId="77777777" w:rsidR="00822728" w:rsidRPr="00663C34" w:rsidRDefault="00822728"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11.1. Metodyka analizy kosztów i korzyści</w:t>
      </w:r>
    </w:p>
    <w:p w14:paraId="397152E7" w14:textId="77777777" w:rsidR="00822728" w:rsidRPr="00663C34" w:rsidRDefault="00822728"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11.2. Analiza kosztów związanych z realizacją przedsięwzięcia z punktu widzenia społecz</w:t>
      </w:r>
      <w:r w:rsidR="0074753B" w:rsidRPr="00663C34">
        <w:rPr>
          <w:rFonts w:asciiTheme="minorHAnsi" w:hAnsiTheme="minorHAnsi" w:cstheme="minorHAnsi"/>
          <w:sz w:val="24"/>
          <w:szCs w:val="24"/>
        </w:rPr>
        <w:t>eństwa oraz środowiska</w:t>
      </w:r>
    </w:p>
    <w:p w14:paraId="4B8633BF" w14:textId="77777777" w:rsidR="00822728" w:rsidRPr="00663C34" w:rsidRDefault="00822728"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11.3. </w:t>
      </w:r>
      <w:r w:rsidR="0074753B" w:rsidRPr="00663C34">
        <w:rPr>
          <w:rFonts w:asciiTheme="minorHAnsi" w:hAnsiTheme="minorHAnsi" w:cstheme="minorHAnsi"/>
          <w:sz w:val="24"/>
          <w:szCs w:val="24"/>
        </w:rPr>
        <w:t>Wskazanie i porównanie kosztów i korzyści społecznych, ekonomicznych (w tym środowiskowych) przyjętych rozwiązań</w:t>
      </w:r>
    </w:p>
    <w:p w14:paraId="767BF954" w14:textId="77777777" w:rsidR="004170C7" w:rsidRPr="00663C34" w:rsidRDefault="0074753B" w:rsidP="004D06AC">
      <w:pPr>
        <w:pStyle w:val="Nagwek1"/>
        <w:spacing w:before="240" w:after="60" w:line="360" w:lineRule="auto"/>
        <w:ind w:left="323" w:hanging="340"/>
        <w:rPr>
          <w:rFonts w:asciiTheme="minorHAnsi" w:hAnsiTheme="minorHAnsi" w:cstheme="minorHAnsi"/>
          <w:sz w:val="24"/>
          <w:szCs w:val="24"/>
        </w:rPr>
      </w:pPr>
      <w:r w:rsidRPr="00663C34" w:rsidDel="0074753B">
        <w:rPr>
          <w:rFonts w:asciiTheme="minorHAnsi" w:hAnsiTheme="minorHAnsi" w:cstheme="minorHAnsi"/>
          <w:sz w:val="24"/>
          <w:szCs w:val="24"/>
        </w:rPr>
        <w:t xml:space="preserve"> </w:t>
      </w:r>
      <w:r w:rsidR="002B5A4C" w:rsidRPr="00663C34">
        <w:rPr>
          <w:rFonts w:asciiTheme="minorHAnsi" w:hAnsiTheme="minorHAnsi" w:cstheme="minorHAnsi"/>
          <w:sz w:val="24"/>
          <w:szCs w:val="24"/>
        </w:rPr>
        <w:t xml:space="preserve">Analiza </w:t>
      </w:r>
      <w:r w:rsidR="00A1589D" w:rsidRPr="00663C34">
        <w:rPr>
          <w:rFonts w:asciiTheme="minorHAnsi" w:hAnsiTheme="minorHAnsi" w:cstheme="minorHAnsi"/>
          <w:sz w:val="24"/>
          <w:szCs w:val="24"/>
        </w:rPr>
        <w:t xml:space="preserve">ryzyka i </w:t>
      </w:r>
      <w:r w:rsidR="00126E67" w:rsidRPr="00663C34">
        <w:rPr>
          <w:rFonts w:asciiTheme="minorHAnsi" w:hAnsiTheme="minorHAnsi" w:cstheme="minorHAnsi"/>
          <w:sz w:val="24"/>
          <w:szCs w:val="24"/>
        </w:rPr>
        <w:t>wra</w:t>
      </w:r>
      <w:r w:rsidR="00126E67" w:rsidRPr="00663C34">
        <w:rPr>
          <w:rFonts w:asciiTheme="minorHAnsi" w:hAnsiTheme="minorHAnsi" w:cstheme="minorHAnsi"/>
          <w:b w:val="0"/>
          <w:sz w:val="24"/>
          <w:szCs w:val="24"/>
        </w:rPr>
        <w:t>ż</w:t>
      </w:r>
      <w:r w:rsidR="00126E67" w:rsidRPr="00663C34">
        <w:rPr>
          <w:rFonts w:asciiTheme="minorHAnsi" w:hAnsiTheme="minorHAnsi" w:cstheme="minorHAnsi"/>
          <w:sz w:val="24"/>
          <w:szCs w:val="24"/>
        </w:rPr>
        <w:t>liwo</w:t>
      </w:r>
      <w:r w:rsidR="00126E67" w:rsidRPr="00663C34">
        <w:rPr>
          <w:rFonts w:asciiTheme="minorHAnsi" w:hAnsiTheme="minorHAnsi" w:cstheme="minorHAnsi"/>
          <w:b w:val="0"/>
          <w:sz w:val="24"/>
          <w:szCs w:val="24"/>
        </w:rPr>
        <w:t>ś</w:t>
      </w:r>
      <w:r w:rsidR="00126E67" w:rsidRPr="00663C34">
        <w:rPr>
          <w:rFonts w:asciiTheme="minorHAnsi" w:hAnsiTheme="minorHAnsi" w:cstheme="minorHAnsi"/>
          <w:sz w:val="24"/>
          <w:szCs w:val="24"/>
        </w:rPr>
        <w:t>ci</w:t>
      </w:r>
    </w:p>
    <w:p w14:paraId="0D190EA5" w14:textId="1898D052" w:rsidR="00A1589D" w:rsidRPr="00663C34" w:rsidRDefault="00A1589D" w:rsidP="004D06AC">
      <w:pPr>
        <w:spacing w:after="60" w:line="360" w:lineRule="auto"/>
        <w:ind w:left="411"/>
        <w:jc w:val="left"/>
        <w:rPr>
          <w:rFonts w:asciiTheme="minorHAnsi" w:hAnsiTheme="minorHAnsi" w:cstheme="minorHAnsi"/>
          <w:sz w:val="24"/>
          <w:szCs w:val="24"/>
        </w:rPr>
      </w:pPr>
      <w:r w:rsidRPr="00663C34">
        <w:rPr>
          <w:rFonts w:asciiTheme="minorHAnsi" w:hAnsiTheme="minorHAnsi" w:cstheme="minorHAnsi"/>
          <w:sz w:val="24"/>
          <w:szCs w:val="24"/>
        </w:rPr>
        <w:t>1</w:t>
      </w:r>
      <w:r w:rsidR="00F71EEE">
        <w:rPr>
          <w:rFonts w:asciiTheme="minorHAnsi" w:hAnsiTheme="minorHAnsi" w:cstheme="minorHAnsi"/>
          <w:sz w:val="24"/>
          <w:szCs w:val="24"/>
        </w:rPr>
        <w:t>2</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Analiza wrażliwości </w:t>
      </w:r>
    </w:p>
    <w:p w14:paraId="15537EA0" w14:textId="502BDAFF" w:rsidR="00A1589D" w:rsidRPr="00663C34" w:rsidRDefault="00A1589D" w:rsidP="004D06AC">
      <w:pPr>
        <w:spacing w:after="60" w:line="360" w:lineRule="auto"/>
        <w:ind w:left="1135" w:hanging="473"/>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.1.1.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Badane zmienn</w:t>
      </w:r>
      <w:r w:rsidR="00DC796E" w:rsidRPr="00663C34">
        <w:rPr>
          <w:rFonts w:asciiTheme="minorHAnsi" w:hAnsiTheme="minorHAnsi" w:cstheme="minorHAnsi"/>
          <w:sz w:val="24"/>
          <w:szCs w:val="24"/>
        </w:rPr>
        <w:t>ych</w:t>
      </w:r>
      <w:r w:rsidRPr="00663C34">
        <w:rPr>
          <w:rFonts w:asciiTheme="minorHAnsi" w:hAnsiTheme="minorHAnsi" w:cstheme="minorHAnsi"/>
          <w:sz w:val="24"/>
          <w:szCs w:val="24"/>
        </w:rPr>
        <w:t xml:space="preserve"> i ich wpływ na wskaźniki finansowej efektywności przedsięwzięcia oraz jego trwałość finansową </w:t>
      </w:r>
    </w:p>
    <w:p w14:paraId="3F2D79D2" w14:textId="77777777" w:rsidR="00A1589D" w:rsidRPr="00663C34" w:rsidRDefault="00A1589D"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.1.2.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Zestawienie zmiennych zidentyfikowanych jako krytyczne </w:t>
      </w:r>
    </w:p>
    <w:p w14:paraId="4EA741E2" w14:textId="77777777" w:rsidR="00A1589D" w:rsidRPr="00663C34" w:rsidRDefault="00A1589D"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lastRenderedPageBreak/>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.1.3.</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Wartości progowe dla zmiennych krytycznych </w:t>
      </w:r>
    </w:p>
    <w:p w14:paraId="019757B8" w14:textId="77777777" w:rsidR="00A1589D" w:rsidRPr="00663C34" w:rsidRDefault="00A1589D" w:rsidP="004D06AC">
      <w:pPr>
        <w:spacing w:after="60" w:line="360" w:lineRule="auto"/>
        <w:ind w:left="382"/>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.2.</w:t>
      </w:r>
      <w:r w:rsidRPr="00663C34">
        <w:rPr>
          <w:rFonts w:asciiTheme="minorHAnsi" w:eastAsia="Arial" w:hAnsiTheme="minorHAnsi" w:cstheme="minorHAnsi"/>
          <w:sz w:val="24"/>
          <w:szCs w:val="24"/>
        </w:rPr>
        <w:t xml:space="preserve"> Jakościowa </w:t>
      </w:r>
      <w:r w:rsidRPr="00663C34">
        <w:rPr>
          <w:rFonts w:asciiTheme="minorHAnsi" w:hAnsiTheme="minorHAnsi" w:cstheme="minorHAnsi"/>
          <w:sz w:val="24"/>
          <w:szCs w:val="24"/>
        </w:rPr>
        <w:t xml:space="preserve">analiza ryzyka </w:t>
      </w:r>
      <w:r w:rsidR="00F71EEE" w:rsidRPr="00751078">
        <w:rPr>
          <w:rFonts w:asciiTheme="minorHAnsi" w:hAnsiTheme="minorHAnsi" w:cstheme="minorHAnsi"/>
          <w:i/>
          <w:iCs/>
          <w:sz w:val="24"/>
          <w:szCs w:val="24"/>
        </w:rPr>
        <w:t>(o ile dotyczy)</w:t>
      </w:r>
    </w:p>
    <w:p w14:paraId="260CCE71" w14:textId="77777777" w:rsidR="00A1589D" w:rsidRPr="00663C34" w:rsidRDefault="00A1589D" w:rsidP="004D06AC">
      <w:pPr>
        <w:spacing w:after="60" w:line="360" w:lineRule="auto"/>
        <w:ind w:left="1135" w:hanging="473"/>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.2.1.</w:t>
      </w:r>
      <w:r w:rsidR="008D000F" w:rsidRPr="00663C34">
        <w:rPr>
          <w:rFonts w:asciiTheme="minorHAnsi" w:eastAsia="Arial" w:hAnsiTheme="minorHAnsi" w:cstheme="minorHAnsi"/>
          <w:sz w:val="24"/>
          <w:szCs w:val="24"/>
        </w:rPr>
        <w:t xml:space="preserve"> </w:t>
      </w:r>
      <w:r w:rsidRPr="00663C34">
        <w:rPr>
          <w:rFonts w:asciiTheme="minorHAnsi" w:eastAsia="Arial" w:hAnsiTheme="minorHAnsi" w:cstheme="minorHAnsi"/>
          <w:sz w:val="24"/>
          <w:szCs w:val="24"/>
        </w:rPr>
        <w:t xml:space="preserve">Lista zidentyfikowanych ryzyk </w:t>
      </w:r>
    </w:p>
    <w:p w14:paraId="5458790D" w14:textId="77777777" w:rsidR="00A1589D" w:rsidRPr="00663C34" w:rsidRDefault="00A1589D" w:rsidP="004D06AC">
      <w:pPr>
        <w:spacing w:after="60" w:line="360" w:lineRule="auto"/>
        <w:ind w:left="672"/>
        <w:jc w:val="left"/>
        <w:rPr>
          <w:rFonts w:asciiTheme="minorHAnsi" w:eastAsia="Arial"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.2.2.</w:t>
      </w:r>
      <w:r w:rsidRPr="00663C34">
        <w:rPr>
          <w:rFonts w:asciiTheme="minorHAnsi" w:eastAsia="Arial" w:hAnsiTheme="minorHAnsi" w:cstheme="minorHAnsi"/>
          <w:sz w:val="24"/>
          <w:szCs w:val="24"/>
        </w:rPr>
        <w:t xml:space="preserve"> Matryca ryzyka (przyczyny wystąpienia ryzyka, ew. związek z analizą </w:t>
      </w:r>
    </w:p>
    <w:p w14:paraId="6128CF4F" w14:textId="77777777" w:rsidR="00A1589D" w:rsidRPr="00663C34" w:rsidRDefault="00A1589D" w:rsidP="004D06AC">
      <w:pPr>
        <w:spacing w:after="60" w:line="360" w:lineRule="auto"/>
        <w:ind w:left="672"/>
        <w:jc w:val="left"/>
        <w:rPr>
          <w:rFonts w:asciiTheme="minorHAnsi" w:eastAsia="Arial" w:hAnsiTheme="minorHAnsi" w:cstheme="minorHAnsi"/>
          <w:sz w:val="24"/>
          <w:szCs w:val="24"/>
        </w:rPr>
      </w:pPr>
      <w:r w:rsidRPr="00663C34">
        <w:rPr>
          <w:rFonts w:asciiTheme="minorHAnsi" w:eastAsia="Arial" w:hAnsiTheme="minorHAnsi" w:cstheme="minorHAnsi"/>
          <w:sz w:val="24"/>
          <w:szCs w:val="24"/>
        </w:rPr>
        <w:t xml:space="preserve">wrażliwości, skutki i prawdopodobieństwo wystąpienia, poziom ryzyka, mitygacja ryzyka, ryzyka rezydualne) </w:t>
      </w:r>
    </w:p>
    <w:p w14:paraId="75A5FB4A" w14:textId="77777777" w:rsidR="00A1589D" w:rsidRPr="00663C34" w:rsidRDefault="00A1589D" w:rsidP="004D06AC">
      <w:pPr>
        <w:spacing w:after="60" w:line="360" w:lineRule="auto"/>
        <w:ind w:left="672"/>
        <w:jc w:val="left"/>
        <w:rPr>
          <w:rFonts w:asciiTheme="minorHAnsi" w:eastAsia="Arial" w:hAnsiTheme="minorHAnsi" w:cstheme="minorHAnsi"/>
          <w:sz w:val="24"/>
          <w:szCs w:val="24"/>
        </w:rPr>
      </w:pPr>
      <w:r w:rsidRPr="00663C34">
        <w:rPr>
          <w:rFonts w:asciiTheme="minorHAnsi" w:eastAsia="Arial" w:hAnsiTheme="minorHAnsi" w:cstheme="minorHAnsi"/>
          <w:sz w:val="24"/>
          <w:szCs w:val="24"/>
        </w:rPr>
        <w:t>1</w:t>
      </w:r>
      <w:r w:rsidR="00822728" w:rsidRPr="00663C34">
        <w:rPr>
          <w:rFonts w:asciiTheme="minorHAnsi" w:eastAsia="Arial" w:hAnsiTheme="minorHAnsi" w:cstheme="minorHAnsi"/>
          <w:sz w:val="24"/>
          <w:szCs w:val="24"/>
        </w:rPr>
        <w:t>2</w:t>
      </w:r>
      <w:r w:rsidRPr="00663C34">
        <w:rPr>
          <w:rFonts w:asciiTheme="minorHAnsi" w:eastAsia="Arial" w:hAnsiTheme="minorHAnsi" w:cstheme="minorHAnsi"/>
          <w:sz w:val="24"/>
          <w:szCs w:val="24"/>
        </w:rPr>
        <w:t>.2.3</w:t>
      </w:r>
      <w:r w:rsidR="00313B9A" w:rsidRPr="00663C34">
        <w:rPr>
          <w:rFonts w:asciiTheme="minorHAnsi" w:eastAsia="Arial" w:hAnsiTheme="minorHAnsi" w:cstheme="minorHAnsi"/>
          <w:sz w:val="24"/>
          <w:szCs w:val="24"/>
        </w:rPr>
        <w:t>.</w:t>
      </w:r>
      <w:r w:rsidR="008D000F" w:rsidRPr="00663C34">
        <w:rPr>
          <w:rFonts w:asciiTheme="minorHAnsi" w:eastAsia="Arial" w:hAnsiTheme="minorHAnsi" w:cstheme="minorHAnsi"/>
          <w:sz w:val="24"/>
          <w:szCs w:val="24"/>
        </w:rPr>
        <w:t xml:space="preserve"> </w:t>
      </w:r>
      <w:r w:rsidRPr="00663C34">
        <w:rPr>
          <w:rFonts w:asciiTheme="minorHAnsi" w:eastAsia="Arial" w:hAnsiTheme="minorHAnsi" w:cstheme="minorHAnsi"/>
          <w:sz w:val="24"/>
          <w:szCs w:val="24"/>
        </w:rPr>
        <w:t>Interpretacja matrycy ryzyk</w:t>
      </w:r>
    </w:p>
    <w:p w14:paraId="7BA62DCE" w14:textId="77777777" w:rsidR="00004B55" w:rsidRPr="00663C34" w:rsidRDefault="00004B55" w:rsidP="004D06AC">
      <w:pPr>
        <w:spacing w:line="360" w:lineRule="auto"/>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.3</w:t>
      </w:r>
      <w:r w:rsidR="001C671C" w:rsidRPr="00663C34">
        <w:rPr>
          <w:rFonts w:asciiTheme="minorHAnsi" w:hAnsiTheme="minorHAnsi" w:cstheme="minorHAnsi"/>
          <w:sz w:val="24"/>
          <w:szCs w:val="24"/>
        </w:rPr>
        <w:t>.</w:t>
      </w:r>
      <w:r w:rsidRPr="00663C34">
        <w:rPr>
          <w:rFonts w:asciiTheme="minorHAnsi" w:hAnsiTheme="minorHAnsi" w:cstheme="minorHAnsi"/>
          <w:sz w:val="24"/>
          <w:szCs w:val="24"/>
        </w:rPr>
        <w:t xml:space="preserve"> Ilościowa analiza ryzyka (</w:t>
      </w:r>
      <w:r w:rsidRPr="00663C34">
        <w:rPr>
          <w:rFonts w:asciiTheme="minorHAnsi" w:hAnsiTheme="minorHAnsi" w:cstheme="minorHAnsi"/>
          <w:i/>
          <w:sz w:val="24"/>
          <w:szCs w:val="24"/>
        </w:rPr>
        <w:t>o ile dotyczy</w:t>
      </w:r>
      <w:r w:rsidRPr="00663C34">
        <w:rPr>
          <w:rFonts w:asciiTheme="minorHAnsi" w:hAnsiTheme="minorHAnsi" w:cstheme="minorHAnsi"/>
          <w:sz w:val="24"/>
          <w:szCs w:val="24"/>
        </w:rPr>
        <w:t>)</w:t>
      </w:r>
    </w:p>
    <w:p w14:paraId="313835A4" w14:textId="77777777" w:rsidR="002A406B" w:rsidRPr="00663C34" w:rsidRDefault="002A406B" w:rsidP="004D06AC">
      <w:pPr>
        <w:spacing w:line="360" w:lineRule="auto"/>
        <w:ind w:left="851" w:hanging="513"/>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.4. Działania zapobiegające wystąpieniu zidentyfikowanych ryzyk lub ograniczające skutki ich wystąpienia</w:t>
      </w:r>
      <w:r w:rsidR="00F71EEE">
        <w:rPr>
          <w:rFonts w:asciiTheme="minorHAnsi" w:hAnsiTheme="minorHAnsi" w:cstheme="minorHAnsi"/>
          <w:sz w:val="24"/>
          <w:szCs w:val="24"/>
        </w:rPr>
        <w:t xml:space="preserve"> </w:t>
      </w:r>
      <w:r w:rsidR="00F71EEE" w:rsidRPr="00751078">
        <w:rPr>
          <w:rFonts w:asciiTheme="minorHAnsi" w:hAnsiTheme="minorHAnsi" w:cstheme="minorHAnsi"/>
          <w:i/>
          <w:iCs/>
          <w:sz w:val="24"/>
          <w:szCs w:val="24"/>
        </w:rPr>
        <w:t>(o ile dotyczy)</w:t>
      </w:r>
    </w:p>
    <w:p w14:paraId="546EAD84" w14:textId="77777777" w:rsidR="00A97DB9" w:rsidRPr="00663C34" w:rsidRDefault="00A97DB9" w:rsidP="004D06AC">
      <w:pPr>
        <w:spacing w:after="60" w:line="360" w:lineRule="auto"/>
        <w:ind w:left="0" w:firstLine="0"/>
        <w:jc w:val="left"/>
        <w:rPr>
          <w:rFonts w:asciiTheme="minorHAnsi" w:hAnsiTheme="minorHAnsi" w:cstheme="minorHAnsi"/>
          <w:b/>
          <w:sz w:val="24"/>
          <w:szCs w:val="24"/>
        </w:rPr>
      </w:pPr>
    </w:p>
    <w:p w14:paraId="35039219" w14:textId="77777777" w:rsidR="00413BB4" w:rsidRPr="00663C34" w:rsidRDefault="00413BB4" w:rsidP="004D06AC">
      <w:pPr>
        <w:spacing w:after="60" w:line="360" w:lineRule="auto"/>
        <w:ind w:left="0" w:firstLine="0"/>
        <w:jc w:val="left"/>
        <w:rPr>
          <w:rFonts w:asciiTheme="minorHAnsi" w:hAnsiTheme="minorHAnsi" w:cstheme="minorHAnsi"/>
          <w:b/>
          <w:sz w:val="24"/>
          <w:szCs w:val="24"/>
        </w:rPr>
      </w:pPr>
      <w:r w:rsidRPr="00663C34">
        <w:rPr>
          <w:rFonts w:asciiTheme="minorHAnsi" w:hAnsiTheme="minorHAnsi" w:cstheme="minorHAnsi"/>
          <w:b/>
          <w:sz w:val="24"/>
          <w:szCs w:val="24"/>
        </w:rPr>
        <w:t xml:space="preserve">UWAGA: zgodnie z </w:t>
      </w:r>
      <w:r w:rsidRPr="00663C34">
        <w:rPr>
          <w:rFonts w:asciiTheme="minorHAnsi" w:hAnsiTheme="minorHAnsi" w:cstheme="minorHAnsi"/>
          <w:b/>
          <w:i/>
          <w:sz w:val="24"/>
          <w:szCs w:val="24"/>
        </w:rPr>
        <w:t xml:space="preserve">Wytycznymi </w:t>
      </w:r>
      <w:r w:rsidR="00685FF3" w:rsidRPr="00663C34">
        <w:rPr>
          <w:rFonts w:asciiTheme="minorHAnsi" w:hAnsiTheme="minorHAnsi" w:cstheme="minorHAnsi"/>
          <w:b/>
          <w:i/>
          <w:sz w:val="24"/>
          <w:szCs w:val="24"/>
        </w:rPr>
        <w:t>dotyczącymi zagadnień związanych z przygotowaniem projektów inwestycyjnych, w tym hybrydowych na lata 2021-2027</w:t>
      </w:r>
      <w:r w:rsidR="00EE09D2" w:rsidRPr="00663C34">
        <w:rPr>
          <w:rFonts w:asciiTheme="minorHAnsi" w:hAnsiTheme="minorHAnsi" w:cstheme="minorHAnsi"/>
          <w:b/>
          <w:i/>
          <w:sz w:val="24"/>
          <w:szCs w:val="24"/>
        </w:rPr>
        <w:t xml:space="preserve"> </w:t>
      </w:r>
      <w:r w:rsidRPr="00663C34">
        <w:rPr>
          <w:rFonts w:asciiTheme="minorHAnsi" w:hAnsiTheme="minorHAnsi" w:cstheme="minorHAnsi"/>
          <w:b/>
          <w:i/>
          <w:sz w:val="24"/>
          <w:szCs w:val="24"/>
        </w:rPr>
        <w:t xml:space="preserve"> </w:t>
      </w:r>
      <w:r w:rsidR="00FC4A9E" w:rsidRPr="00663C34">
        <w:rPr>
          <w:rFonts w:asciiTheme="minorHAnsi" w:hAnsiTheme="minorHAnsi" w:cstheme="minorHAnsi"/>
          <w:b/>
          <w:i/>
          <w:sz w:val="24"/>
          <w:szCs w:val="24"/>
        </w:rPr>
        <w:t>(</w:t>
      </w:r>
      <w:hyperlink r:id="rId8" w:history="1">
        <w:r w:rsidR="00FC4A9E" w:rsidRPr="00663C34">
          <w:rPr>
            <w:rStyle w:val="Hipercze"/>
            <w:rFonts w:asciiTheme="minorHAnsi" w:hAnsiTheme="minorHAnsi" w:cstheme="minorHAnsi"/>
            <w:b/>
            <w:i/>
            <w:sz w:val="24"/>
            <w:szCs w:val="24"/>
          </w:rPr>
          <w:t>https://www.funduszeeuropejskie.gov.pl/media/115275/Wytyczne_PI_i_PH_21_27_5.pdf</w:t>
        </w:r>
      </w:hyperlink>
      <w:r w:rsidR="00FC4A9E" w:rsidRPr="00663C34">
        <w:rPr>
          <w:rFonts w:asciiTheme="minorHAnsi" w:hAnsiTheme="minorHAnsi" w:cstheme="minorHAnsi"/>
          <w:b/>
          <w:i/>
          <w:sz w:val="24"/>
          <w:szCs w:val="24"/>
        </w:rPr>
        <w:t xml:space="preserve">) </w:t>
      </w:r>
      <w:r w:rsidRPr="00663C34">
        <w:rPr>
          <w:rFonts w:asciiTheme="minorHAnsi" w:hAnsiTheme="minorHAnsi" w:cstheme="minorHAnsi"/>
          <w:b/>
          <w:sz w:val="24"/>
          <w:szCs w:val="24"/>
        </w:rPr>
        <w:t>część Studium Wykonalności stanowi załącznik obliczeniowy w formie arkusza kalkulacyjnego, który należy dołączyć do Studium Wykonalności w wersji elektronicznej w formie aktywnego modelu finansowego w formacie „xls”, „xlsx”, „xlsm” z odblokowanymi formułami.</w:t>
      </w:r>
    </w:p>
    <w:p w14:paraId="65088732" w14:textId="77777777" w:rsidR="00DC796E" w:rsidRPr="00663C34" w:rsidRDefault="00DC796E" w:rsidP="004D06AC">
      <w:pPr>
        <w:spacing w:after="60" w:line="360" w:lineRule="auto"/>
        <w:ind w:left="0" w:firstLine="0"/>
        <w:jc w:val="left"/>
        <w:rPr>
          <w:rFonts w:asciiTheme="minorHAnsi" w:hAnsiTheme="minorHAnsi" w:cstheme="minorHAnsi"/>
          <w:b/>
          <w:sz w:val="24"/>
          <w:szCs w:val="24"/>
        </w:rPr>
      </w:pPr>
    </w:p>
    <w:p w14:paraId="13377943" w14:textId="77777777" w:rsidR="00653625" w:rsidRPr="00663C34" w:rsidRDefault="00653625" w:rsidP="004D06AC">
      <w:pPr>
        <w:spacing w:after="60" w:line="360" w:lineRule="auto"/>
        <w:ind w:left="0" w:firstLine="0"/>
        <w:jc w:val="left"/>
        <w:rPr>
          <w:rFonts w:asciiTheme="minorHAnsi" w:hAnsiTheme="minorHAnsi" w:cstheme="minorHAnsi"/>
          <w:b/>
          <w:sz w:val="24"/>
          <w:szCs w:val="24"/>
        </w:rPr>
      </w:pPr>
      <w:r w:rsidRPr="00663C34">
        <w:rPr>
          <w:rFonts w:asciiTheme="minorHAnsi" w:hAnsiTheme="minorHAnsi" w:cstheme="minorHAnsi"/>
          <w:b/>
          <w:sz w:val="24"/>
          <w:szCs w:val="24"/>
        </w:rPr>
        <w:t>DODATKOWE WYJAŚNIENIA</w:t>
      </w:r>
      <w:r w:rsidR="000B6006" w:rsidRPr="00663C34">
        <w:rPr>
          <w:rFonts w:asciiTheme="minorHAnsi" w:hAnsiTheme="minorHAnsi" w:cstheme="minorHAnsi"/>
          <w:b/>
          <w:sz w:val="24"/>
          <w:szCs w:val="24"/>
        </w:rPr>
        <w:t xml:space="preserve"> do wymaganego zakresu Studium Wykonalności</w:t>
      </w:r>
      <w:r w:rsidRPr="00663C34">
        <w:rPr>
          <w:rFonts w:asciiTheme="minorHAnsi" w:hAnsiTheme="minorHAnsi" w:cstheme="minorHAnsi"/>
          <w:b/>
          <w:sz w:val="24"/>
          <w:szCs w:val="24"/>
        </w:rPr>
        <w:t>:</w:t>
      </w:r>
    </w:p>
    <w:p w14:paraId="5233A8A0" w14:textId="77777777" w:rsidR="00653625" w:rsidRPr="00663C34" w:rsidRDefault="00653625" w:rsidP="004D06AC">
      <w:pPr>
        <w:spacing w:after="60" w:line="360" w:lineRule="auto"/>
        <w:ind w:left="0" w:firstLine="0"/>
        <w:jc w:val="left"/>
        <w:rPr>
          <w:rFonts w:asciiTheme="minorHAnsi" w:hAnsiTheme="minorHAnsi" w:cstheme="minorHAnsi"/>
          <w:b/>
          <w:sz w:val="24"/>
          <w:szCs w:val="24"/>
        </w:rPr>
      </w:pPr>
    </w:p>
    <w:tbl>
      <w:tblPr>
        <w:tblStyle w:val="Tabela-Siatka"/>
        <w:tblW w:w="0" w:type="auto"/>
        <w:tblLook w:val="04A0" w:firstRow="1" w:lastRow="0" w:firstColumn="1" w:lastColumn="0" w:noHBand="0" w:noVBand="1"/>
      </w:tblPr>
      <w:tblGrid>
        <w:gridCol w:w="8786"/>
      </w:tblGrid>
      <w:tr w:rsidR="000B6006" w:rsidRPr="00663C34" w14:paraId="5EA8F824" w14:textId="77777777" w:rsidTr="000B6006">
        <w:tc>
          <w:tcPr>
            <w:tcW w:w="8786" w:type="dxa"/>
          </w:tcPr>
          <w:p w14:paraId="22D8DF30" w14:textId="77777777" w:rsidR="000B6006" w:rsidRPr="00663C34" w:rsidRDefault="000B6006" w:rsidP="004D06AC">
            <w:pPr>
              <w:spacing w:after="60" w:line="360" w:lineRule="auto"/>
              <w:ind w:left="0" w:firstLine="0"/>
              <w:jc w:val="left"/>
              <w:rPr>
                <w:rFonts w:asciiTheme="minorHAnsi" w:hAnsiTheme="minorHAnsi" w:cstheme="minorHAnsi"/>
                <w:b/>
                <w:sz w:val="24"/>
                <w:szCs w:val="24"/>
              </w:rPr>
            </w:pPr>
          </w:p>
          <w:p w14:paraId="74F6FED7" w14:textId="77777777" w:rsidR="000B6006" w:rsidRPr="00663C34" w:rsidRDefault="000B6006" w:rsidP="004D06AC">
            <w:pPr>
              <w:spacing w:after="60" w:line="360" w:lineRule="auto"/>
              <w:ind w:left="589" w:hanging="589"/>
              <w:jc w:val="left"/>
              <w:rPr>
                <w:rFonts w:asciiTheme="minorHAnsi" w:hAnsiTheme="minorHAnsi" w:cstheme="minorHAnsi"/>
                <w:b/>
                <w:sz w:val="24"/>
                <w:szCs w:val="24"/>
              </w:rPr>
            </w:pPr>
            <w:r w:rsidRPr="00663C34">
              <w:rPr>
                <w:rFonts w:asciiTheme="minorHAnsi" w:hAnsiTheme="minorHAnsi" w:cstheme="minorHAnsi"/>
                <w:b/>
                <w:sz w:val="24"/>
                <w:szCs w:val="24"/>
              </w:rPr>
              <w:t>7.1.1 Sposób wdrożenia przez projekt celów polityki ochrony środowiska UE, w tym w zakresie zrównoważonego rozwoju, efektywnej gospodarki zasobami, zachowania bioróżnorodności, zmian klimatu (zmniejszenie emisji gazów cieplarnianych, odporność na skutki zmian klimatu, itp.)</w:t>
            </w:r>
          </w:p>
          <w:p w14:paraId="429B661B" w14:textId="77777777" w:rsidR="000B6006" w:rsidRPr="00663C34" w:rsidRDefault="000B6006" w:rsidP="004D06AC">
            <w:pPr>
              <w:spacing w:after="60" w:line="360" w:lineRule="auto"/>
              <w:ind w:left="589" w:hanging="589"/>
              <w:jc w:val="left"/>
              <w:rPr>
                <w:rFonts w:asciiTheme="minorHAnsi" w:hAnsiTheme="minorHAnsi" w:cstheme="minorHAnsi"/>
                <w:b/>
                <w:sz w:val="24"/>
                <w:szCs w:val="24"/>
              </w:rPr>
            </w:pPr>
          </w:p>
        </w:tc>
      </w:tr>
      <w:tr w:rsidR="000B6006" w:rsidRPr="00663C34" w14:paraId="7A1B0B60" w14:textId="77777777" w:rsidTr="000B6006">
        <w:tc>
          <w:tcPr>
            <w:tcW w:w="8786" w:type="dxa"/>
          </w:tcPr>
          <w:p w14:paraId="13447138"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lastRenderedPageBreak/>
              <w:t>W analizie należy w syntetyczny sposób odnieść się do zapisów unijnych i krajowych dokumentów programowych</w:t>
            </w:r>
            <w:r w:rsidR="00DC796E" w:rsidRPr="00663C34">
              <w:rPr>
                <w:rFonts w:asciiTheme="minorHAnsi" w:hAnsiTheme="minorHAnsi" w:cstheme="minorHAnsi"/>
                <w:sz w:val="24"/>
                <w:szCs w:val="24"/>
              </w:rPr>
              <w:t>,</w:t>
            </w:r>
            <w:r w:rsidRPr="00663C34">
              <w:rPr>
                <w:rFonts w:asciiTheme="minorHAnsi" w:hAnsiTheme="minorHAnsi" w:cstheme="minorHAnsi"/>
                <w:sz w:val="24"/>
                <w:szCs w:val="24"/>
              </w:rPr>
              <w:t xml:space="preserve"> wskazując związek projektu z właściwymi celami, działaniami zapisanymi w przywołanych dokumentach., takich jak: </w:t>
            </w:r>
          </w:p>
          <w:p w14:paraId="43B839A6"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 xml:space="preserve">Europejski Zielony Ład - The European Green Deal i szereg wynikających z niego strategii szczegółowych; </w:t>
            </w:r>
          </w:p>
          <w:p w14:paraId="0D887A03"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 xml:space="preserve">Ósmy program działań w zakresie środowiska do 2030 r. – 8. EAP; </w:t>
            </w:r>
          </w:p>
          <w:p w14:paraId="47BD7D5C"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Agenda na rzecz zrównoważonego rozwoju 2030;</w:t>
            </w:r>
          </w:p>
          <w:p w14:paraId="4B7F1C12"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Paryskie Porozumienie Klimatyczne;</w:t>
            </w:r>
          </w:p>
          <w:p w14:paraId="6664BCB9"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Polityka ekologiczna państwa 2030 – strategia rozwoju w obszarze środowiska i gospodarki wodnej;</w:t>
            </w:r>
          </w:p>
          <w:p w14:paraId="41A8EB69"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Strategia na rzecz Odpowiedzialnego Rozwoju (SOR);</w:t>
            </w:r>
          </w:p>
          <w:p w14:paraId="085BEBB2"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 xml:space="preserve">Krajowa Strategia Rozwoju Regionalnego 2030 </w:t>
            </w:r>
          </w:p>
          <w:p w14:paraId="496DC941" w14:textId="77777777" w:rsidR="000B6006" w:rsidRPr="00663C34" w:rsidRDefault="000B6006" w:rsidP="004D06AC">
            <w:pPr>
              <w:spacing w:after="60" w:line="360" w:lineRule="auto"/>
              <w:ind w:left="0" w:firstLine="0"/>
              <w:jc w:val="left"/>
              <w:rPr>
                <w:rFonts w:asciiTheme="minorHAnsi" w:hAnsiTheme="minorHAnsi" w:cstheme="minorHAnsi"/>
                <w:sz w:val="24"/>
                <w:szCs w:val="24"/>
              </w:rPr>
            </w:pPr>
            <w:r w:rsidRPr="00663C34">
              <w:rPr>
                <w:rFonts w:asciiTheme="minorHAnsi" w:hAnsiTheme="minorHAnsi" w:cstheme="minorHAnsi"/>
                <w:sz w:val="24"/>
                <w:szCs w:val="24"/>
              </w:rPr>
              <w:t>oraz do innych powiązanych z nimi dokumentów międzynarodowych, strategii i programów, jak np. Konwencja o ochronie środowiska morskiego obszaru Morza Bałtyckiego, 1992; Krajowy program ochrony Wód Morskich</w:t>
            </w:r>
          </w:p>
          <w:p w14:paraId="13CEA84B" w14:textId="77777777" w:rsidR="009977A3" w:rsidRPr="00663C34" w:rsidRDefault="009977A3" w:rsidP="004D06AC">
            <w:pPr>
              <w:spacing w:after="60" w:line="360" w:lineRule="auto"/>
              <w:ind w:left="0" w:firstLine="306"/>
              <w:jc w:val="left"/>
              <w:rPr>
                <w:rFonts w:asciiTheme="minorHAnsi" w:hAnsiTheme="minorHAnsi" w:cstheme="minorHAnsi"/>
                <w:sz w:val="24"/>
                <w:szCs w:val="24"/>
              </w:rPr>
            </w:pPr>
          </w:p>
        </w:tc>
      </w:tr>
      <w:tr w:rsidR="000B6006" w:rsidRPr="00663C34" w14:paraId="56C69160" w14:textId="77777777" w:rsidTr="000B6006">
        <w:tc>
          <w:tcPr>
            <w:tcW w:w="8786" w:type="dxa"/>
          </w:tcPr>
          <w:p w14:paraId="7A9062AC" w14:textId="77777777" w:rsidR="000B6006" w:rsidRPr="00663C34" w:rsidRDefault="000B6006" w:rsidP="004D06AC">
            <w:pPr>
              <w:spacing w:after="60" w:line="360" w:lineRule="auto"/>
              <w:ind w:left="589" w:hanging="589"/>
              <w:jc w:val="left"/>
              <w:rPr>
                <w:rFonts w:asciiTheme="minorHAnsi" w:hAnsiTheme="minorHAnsi" w:cstheme="minorHAnsi"/>
                <w:b/>
                <w:sz w:val="24"/>
                <w:szCs w:val="24"/>
              </w:rPr>
            </w:pPr>
          </w:p>
          <w:p w14:paraId="102669FB" w14:textId="77777777" w:rsidR="000B6006" w:rsidRPr="00663C34" w:rsidRDefault="000B6006" w:rsidP="004D06AC">
            <w:pPr>
              <w:spacing w:after="60" w:line="360" w:lineRule="auto"/>
              <w:ind w:left="589" w:hanging="589"/>
              <w:jc w:val="left"/>
              <w:rPr>
                <w:rFonts w:asciiTheme="minorHAnsi" w:hAnsiTheme="minorHAnsi" w:cstheme="minorHAnsi"/>
                <w:b/>
                <w:sz w:val="24"/>
                <w:szCs w:val="24"/>
              </w:rPr>
            </w:pPr>
            <w:r w:rsidRPr="00663C34">
              <w:rPr>
                <w:rFonts w:asciiTheme="minorHAnsi" w:hAnsiTheme="minorHAnsi" w:cstheme="minorHAnsi"/>
                <w:b/>
                <w:sz w:val="24"/>
                <w:szCs w:val="24"/>
              </w:rPr>
              <w:t>7.1.2. Zgodność projektu z zasadą „nie czyń poważnych szkód” środowisku tj. do no significant harm (DNSH).</w:t>
            </w:r>
          </w:p>
          <w:p w14:paraId="2CBC81A6" w14:textId="77777777" w:rsidR="000B6006" w:rsidRPr="00663C34" w:rsidRDefault="000B6006" w:rsidP="004D06AC">
            <w:pPr>
              <w:spacing w:after="60" w:line="360" w:lineRule="auto"/>
              <w:ind w:left="589" w:hanging="589"/>
              <w:jc w:val="left"/>
              <w:rPr>
                <w:rFonts w:asciiTheme="minorHAnsi" w:hAnsiTheme="minorHAnsi" w:cstheme="minorHAnsi"/>
                <w:b/>
                <w:sz w:val="24"/>
                <w:szCs w:val="24"/>
              </w:rPr>
            </w:pPr>
          </w:p>
        </w:tc>
      </w:tr>
      <w:tr w:rsidR="000B6006" w:rsidRPr="00663C34" w14:paraId="5004CF7E" w14:textId="77777777" w:rsidTr="000B6006">
        <w:tc>
          <w:tcPr>
            <w:tcW w:w="8786" w:type="dxa"/>
          </w:tcPr>
          <w:p w14:paraId="1AC3E213" w14:textId="77777777" w:rsidR="000B6006" w:rsidRPr="00663C34" w:rsidRDefault="000B6006" w:rsidP="004D06AC">
            <w:pPr>
              <w:spacing w:after="60" w:line="360" w:lineRule="auto"/>
              <w:ind w:left="0" w:firstLine="306"/>
              <w:jc w:val="left"/>
              <w:rPr>
                <w:rFonts w:asciiTheme="minorHAnsi" w:hAnsiTheme="minorHAnsi" w:cstheme="minorHAnsi"/>
                <w:iCs/>
                <w:sz w:val="24"/>
                <w:szCs w:val="24"/>
              </w:rPr>
            </w:pPr>
            <w:r w:rsidRPr="00663C34">
              <w:rPr>
                <w:rFonts w:asciiTheme="minorHAnsi" w:hAnsiTheme="minorHAnsi" w:cstheme="minorHAnsi"/>
                <w:iCs/>
                <w:sz w:val="24"/>
                <w:szCs w:val="24"/>
              </w:rPr>
              <w:t>Sposób podejścia do klasyfikacji poszczególnych działań, środków bądź projektów z punktu widzenia realizacji zasady DNSH</w:t>
            </w:r>
            <w:r w:rsidR="00DC796E" w:rsidRPr="00663C34">
              <w:rPr>
                <w:rFonts w:asciiTheme="minorHAnsi" w:hAnsiTheme="minorHAnsi" w:cstheme="minorHAnsi"/>
                <w:iCs/>
                <w:sz w:val="24"/>
                <w:szCs w:val="24"/>
              </w:rPr>
              <w:t>,</w:t>
            </w:r>
            <w:r w:rsidRPr="00663C34">
              <w:rPr>
                <w:rFonts w:asciiTheme="minorHAnsi" w:hAnsiTheme="minorHAnsi" w:cstheme="minorHAnsi"/>
                <w:iCs/>
                <w:sz w:val="24"/>
                <w:szCs w:val="24"/>
              </w:rPr>
              <w:t xml:space="preserve"> został jednoznacznie wskazany w Wytycznych technicznych Komisji Europejskiej dotyczących stosowania zasady DNSH (</w:t>
            </w:r>
            <w:hyperlink r:id="rId9" w:history="1">
              <w:r w:rsidR="00DC796E" w:rsidRPr="00663C34">
                <w:rPr>
                  <w:rStyle w:val="Hipercze"/>
                  <w:rFonts w:asciiTheme="minorHAnsi" w:hAnsiTheme="minorHAnsi" w:cstheme="minorHAnsi"/>
                  <w:iCs/>
                  <w:sz w:val="24"/>
                  <w:szCs w:val="24"/>
                </w:rPr>
                <w:t>https://eur-lex.europa.eu/legal-content/PL/TXT/PDF/?uri=CELEX%3A52021XC0218%2801%29&amp;from=EN</w:t>
              </w:r>
            </w:hyperlink>
            <w:r w:rsidRPr="00663C34">
              <w:rPr>
                <w:rFonts w:asciiTheme="minorHAnsi" w:hAnsiTheme="minorHAnsi" w:cstheme="minorHAnsi"/>
                <w:iCs/>
                <w:sz w:val="24"/>
                <w:szCs w:val="24"/>
              </w:rPr>
              <w:t>)</w:t>
            </w:r>
            <w:r w:rsidR="00DC796E" w:rsidRPr="00663C34">
              <w:rPr>
                <w:rFonts w:asciiTheme="minorHAnsi" w:hAnsiTheme="minorHAnsi" w:cstheme="minorHAnsi"/>
                <w:iCs/>
                <w:sz w:val="24"/>
                <w:szCs w:val="24"/>
              </w:rPr>
              <w:t xml:space="preserve"> </w:t>
            </w:r>
            <w:r w:rsidRPr="00663C34">
              <w:rPr>
                <w:rFonts w:asciiTheme="minorHAnsi" w:hAnsiTheme="minorHAnsi" w:cstheme="minorHAnsi"/>
                <w:iCs/>
                <w:sz w:val="24"/>
                <w:szCs w:val="24"/>
              </w:rPr>
              <w:t xml:space="preserve">Analiza </w:t>
            </w:r>
            <w:r w:rsidRPr="00663C34">
              <w:rPr>
                <w:rFonts w:asciiTheme="minorHAnsi" w:hAnsiTheme="minorHAnsi" w:cstheme="minorHAnsi"/>
                <w:iCs/>
                <w:sz w:val="24"/>
                <w:szCs w:val="24"/>
              </w:rPr>
              <w:lastRenderedPageBreak/>
              <w:t>zgodności z zasadą DNSH powinna zostać przeprowadzona zgodnie z wytycznymi zawartymi w podręczniku „Zgodność przedsięwzięć finansowanych ze środków Unii Europejskiej, w tym realizowanych w ramach Krajowego Planu Odbudowy i Zwiększania Odporności, z zasadą „nie czyń znaczącej szkody” - zasadą DNSH« (DNSH) - Podręcznik dla Beneficjenta”(</w:t>
            </w:r>
            <w:hyperlink r:id="rId10" w:history="1">
              <w:r w:rsidRPr="00663C34">
                <w:rPr>
                  <w:rStyle w:val="Hipercze"/>
                  <w:rFonts w:asciiTheme="minorHAnsi" w:hAnsiTheme="minorHAnsi" w:cstheme="minorHAnsi"/>
                  <w:iCs/>
                  <w:sz w:val="24"/>
                  <w:szCs w:val="24"/>
                </w:rPr>
                <w:t>https://www.gov.pl/web/planodbudowy/dnsh2</w:t>
              </w:r>
            </w:hyperlink>
            <w:r w:rsidRPr="00663C34">
              <w:rPr>
                <w:rFonts w:asciiTheme="minorHAnsi" w:hAnsiTheme="minorHAnsi" w:cstheme="minorHAnsi"/>
                <w:iCs/>
                <w:sz w:val="24"/>
                <w:szCs w:val="24"/>
              </w:rPr>
              <w:t xml:space="preserve">)  zarówno dla działań związanych z etapem realizacji projektu, jak i etapem jego eksploatacji  </w:t>
            </w:r>
          </w:p>
          <w:p w14:paraId="67C4B057" w14:textId="77777777" w:rsidR="00683D35" w:rsidRPr="00663C34" w:rsidRDefault="00683D35" w:rsidP="004D06AC">
            <w:pPr>
              <w:spacing w:after="0" w:line="360" w:lineRule="auto"/>
              <w:ind w:left="0" w:firstLine="0"/>
              <w:jc w:val="left"/>
              <w:rPr>
                <w:rFonts w:asciiTheme="minorHAnsi" w:hAnsiTheme="minorHAnsi" w:cstheme="minorHAnsi"/>
                <w:sz w:val="24"/>
                <w:szCs w:val="24"/>
              </w:rPr>
            </w:pPr>
            <w:r w:rsidRPr="00663C34">
              <w:rPr>
                <w:rFonts w:asciiTheme="minorHAnsi" w:hAnsiTheme="minorHAnsi" w:cstheme="minorHAnsi"/>
                <w:sz w:val="24"/>
                <w:szCs w:val="24"/>
              </w:rPr>
              <w:t xml:space="preserve">Odniesienia do DNSH znajdują się w: </w:t>
            </w:r>
          </w:p>
          <w:p w14:paraId="7FADF7B5" w14:textId="77777777" w:rsidR="000B6006" w:rsidRPr="00663C34" w:rsidRDefault="008A3287" w:rsidP="004D06AC">
            <w:pPr>
              <w:spacing w:after="60" w:line="360" w:lineRule="auto"/>
              <w:ind w:left="0" w:firstLine="0"/>
              <w:jc w:val="left"/>
              <w:rPr>
                <w:rFonts w:asciiTheme="minorHAnsi" w:hAnsiTheme="minorHAnsi" w:cstheme="minorHAnsi"/>
                <w:b/>
                <w:sz w:val="24"/>
                <w:szCs w:val="24"/>
              </w:rPr>
            </w:pPr>
            <w:hyperlink r:id="rId11" w:history="1">
              <w:r w:rsidR="00666B33" w:rsidRPr="00666B33">
                <w:rPr>
                  <w:rStyle w:val="Hipercze"/>
                  <w:rFonts w:ascii="Calibri" w:hAnsi="Calibri" w:cs="Calibri"/>
                </w:rPr>
                <w:t>https://www.pois.gov.pl/media/108045/ocena_DNSH_FEnIKS_2021-2027.pdf</w:t>
              </w:r>
            </w:hyperlink>
          </w:p>
        </w:tc>
      </w:tr>
      <w:tr w:rsidR="000B6006" w:rsidRPr="00663C34" w14:paraId="49FB8CBE" w14:textId="77777777" w:rsidTr="000B6006">
        <w:tc>
          <w:tcPr>
            <w:tcW w:w="8786" w:type="dxa"/>
          </w:tcPr>
          <w:p w14:paraId="6398EE9C" w14:textId="77777777" w:rsidR="000819D2" w:rsidRPr="00663C34" w:rsidRDefault="000819D2" w:rsidP="004D06AC">
            <w:pPr>
              <w:spacing w:after="60" w:line="360" w:lineRule="auto"/>
              <w:ind w:left="589" w:hanging="709"/>
              <w:jc w:val="left"/>
              <w:rPr>
                <w:rFonts w:asciiTheme="minorHAnsi" w:hAnsiTheme="minorHAnsi" w:cstheme="minorHAnsi"/>
                <w:b/>
                <w:sz w:val="24"/>
                <w:szCs w:val="24"/>
              </w:rPr>
            </w:pPr>
          </w:p>
          <w:p w14:paraId="7D06CEB4" w14:textId="77777777" w:rsidR="000B6006" w:rsidRPr="00663C34" w:rsidRDefault="000B6006" w:rsidP="004D06AC">
            <w:pPr>
              <w:spacing w:after="60" w:line="360" w:lineRule="auto"/>
              <w:ind w:left="589" w:hanging="709"/>
              <w:jc w:val="left"/>
              <w:rPr>
                <w:rFonts w:asciiTheme="minorHAnsi" w:hAnsiTheme="minorHAnsi" w:cstheme="minorHAnsi"/>
                <w:b/>
                <w:sz w:val="24"/>
                <w:szCs w:val="24"/>
              </w:rPr>
            </w:pPr>
            <w:r w:rsidRPr="00663C34">
              <w:rPr>
                <w:rFonts w:asciiTheme="minorHAnsi" w:hAnsiTheme="minorHAnsi" w:cstheme="minorHAnsi"/>
                <w:b/>
                <w:sz w:val="24"/>
                <w:szCs w:val="24"/>
              </w:rPr>
              <w:t>7.1.3. Sposób wdrożenia przez projekt zasady ostrożności, zasady działania zapobiegawczego, zasady naprawiania szkody w pierwszym rzędzie u źródła, zasady zanieczyszczający płaci.</w:t>
            </w:r>
          </w:p>
          <w:p w14:paraId="0934CF26" w14:textId="77777777" w:rsidR="000819D2" w:rsidRPr="00663C34" w:rsidRDefault="000819D2" w:rsidP="004D06AC">
            <w:pPr>
              <w:spacing w:after="60" w:line="360" w:lineRule="auto"/>
              <w:ind w:left="589" w:hanging="709"/>
              <w:jc w:val="left"/>
              <w:rPr>
                <w:rFonts w:asciiTheme="minorHAnsi" w:hAnsiTheme="minorHAnsi" w:cstheme="minorHAnsi"/>
                <w:b/>
                <w:sz w:val="24"/>
                <w:szCs w:val="24"/>
              </w:rPr>
            </w:pPr>
          </w:p>
        </w:tc>
      </w:tr>
      <w:tr w:rsidR="000B6006" w:rsidRPr="00663C34" w14:paraId="543D8D6C" w14:textId="77777777" w:rsidTr="000B6006">
        <w:tc>
          <w:tcPr>
            <w:tcW w:w="8786" w:type="dxa"/>
          </w:tcPr>
          <w:p w14:paraId="525327BE" w14:textId="77777777" w:rsidR="000B6006" w:rsidRPr="00663C34" w:rsidRDefault="000B6006" w:rsidP="004D06AC">
            <w:pPr>
              <w:spacing w:after="60" w:line="360" w:lineRule="auto"/>
              <w:ind w:left="589" w:hanging="709"/>
              <w:jc w:val="left"/>
              <w:rPr>
                <w:rFonts w:asciiTheme="minorHAnsi" w:hAnsiTheme="minorHAnsi" w:cstheme="minorHAnsi"/>
                <w:sz w:val="24"/>
                <w:szCs w:val="24"/>
              </w:rPr>
            </w:pPr>
            <w:r w:rsidRPr="00663C34">
              <w:rPr>
                <w:rFonts w:asciiTheme="minorHAnsi" w:hAnsiTheme="minorHAnsi" w:cstheme="minorHAnsi"/>
                <w:sz w:val="24"/>
                <w:szCs w:val="24"/>
              </w:rPr>
              <w:t>Należy wykazać, że projekt został przygotowany z zachowaniem zasad:</w:t>
            </w:r>
          </w:p>
          <w:p w14:paraId="5B28923E"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ostrożności;</w:t>
            </w:r>
          </w:p>
          <w:p w14:paraId="3E7F35C8"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działania zapobiegawczego;</w:t>
            </w:r>
          </w:p>
          <w:p w14:paraId="313F0AA8"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naprawiania szkody w pierwszym rzędzie u źródła;</w:t>
            </w:r>
          </w:p>
          <w:p w14:paraId="5A889011"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 projekcie.</w:t>
            </w:r>
          </w:p>
          <w:p w14:paraId="440BCF7E" w14:textId="77777777" w:rsidR="000B6006" w:rsidRPr="00663C34" w:rsidRDefault="000B6006" w:rsidP="004D06AC">
            <w:p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lastRenderedPageBreak/>
              <w:t>Zasady: ostrożności, działania zapobiegawczego, naprawiania szkody w pierwszym rzędzie u źródła i zanieczyszczający płaci, są ogólnymi zasadami wynikającymi z art. 191 ust 1 Traktatu o funkcjonowaniu Unii Europejskiej. Ogólny opis ww. zasad znajduje się na poniższej stronie resortu środowiska: http://archiwum.ekoportal.gov.pl/prawo_dokumenty_strategiczne/PolitykaOchronySrodowiskaUE/CeleZasadyPrawoOchronySrodUE.html.</w:t>
            </w:r>
          </w:p>
          <w:p w14:paraId="1423DD28" w14:textId="7777777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Wytyczne dotyczące sposobu stosowania zasady ostrożności przygotowane zostały przez Komisję Europejską i opublikowane w formie komunikatu z dnia 2 lutego 2000 roku:</w:t>
            </w:r>
          </w:p>
          <w:p w14:paraId="3EE80CD7"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w:t>
            </w:r>
            <w:hyperlink r:id="rId12" w:history="1">
              <w:r w:rsidR="00482A02" w:rsidRPr="00663C34">
                <w:rPr>
                  <w:rStyle w:val="Hipercze"/>
                  <w:rFonts w:asciiTheme="minorHAnsi" w:hAnsiTheme="minorHAnsi" w:cstheme="minorHAnsi"/>
                  <w:sz w:val="24"/>
                  <w:szCs w:val="24"/>
                </w:rPr>
                <w:t>http://eur-lex.europa.eu/legal-content/PL/TXT/?uri=celex:52000DC0001</w:t>
              </w:r>
            </w:hyperlink>
            <w:r w:rsidRPr="00663C34">
              <w:rPr>
                <w:rFonts w:asciiTheme="minorHAnsi" w:hAnsiTheme="minorHAnsi" w:cstheme="minorHAnsi"/>
                <w:sz w:val="24"/>
                <w:szCs w:val="24"/>
              </w:rPr>
              <w:t>)</w:t>
            </w:r>
          </w:p>
          <w:p w14:paraId="67416E9E" w14:textId="77777777" w:rsidR="009977A3" w:rsidRPr="00663C34" w:rsidRDefault="009977A3" w:rsidP="004D06AC">
            <w:pPr>
              <w:spacing w:after="60" w:line="360" w:lineRule="auto"/>
              <w:ind w:left="589" w:hanging="283"/>
              <w:jc w:val="left"/>
              <w:rPr>
                <w:rFonts w:asciiTheme="minorHAnsi" w:hAnsiTheme="minorHAnsi" w:cstheme="minorHAnsi"/>
                <w:b/>
                <w:sz w:val="24"/>
                <w:szCs w:val="24"/>
              </w:rPr>
            </w:pPr>
          </w:p>
        </w:tc>
      </w:tr>
      <w:tr w:rsidR="00482A02" w:rsidRPr="00663C34" w14:paraId="62E30196" w14:textId="77777777" w:rsidTr="000B6006">
        <w:tc>
          <w:tcPr>
            <w:tcW w:w="8786" w:type="dxa"/>
          </w:tcPr>
          <w:p w14:paraId="586742E5" w14:textId="77777777" w:rsidR="00482A02" w:rsidRPr="00663C34" w:rsidRDefault="00482A02" w:rsidP="004D06AC">
            <w:pPr>
              <w:spacing w:after="60" w:line="360" w:lineRule="auto"/>
              <w:ind w:left="589" w:hanging="709"/>
              <w:jc w:val="left"/>
              <w:rPr>
                <w:rFonts w:asciiTheme="minorHAnsi" w:hAnsiTheme="minorHAnsi" w:cstheme="minorHAnsi"/>
                <w:b/>
                <w:sz w:val="24"/>
                <w:szCs w:val="24"/>
              </w:rPr>
            </w:pPr>
            <w:r w:rsidRPr="00663C34">
              <w:rPr>
                <w:rFonts w:asciiTheme="minorHAnsi" w:hAnsiTheme="minorHAnsi" w:cstheme="minorHAnsi"/>
                <w:b/>
                <w:sz w:val="24"/>
                <w:szCs w:val="24"/>
              </w:rPr>
              <w:lastRenderedPageBreak/>
              <w:t>7.2.1. Klasyfikacja przedsięwzięcia pod kątem wymogu przeprowadzenia oceny oddziaływania na środowisko w świetle przepisów prawa polskiego i UE.</w:t>
            </w:r>
          </w:p>
          <w:p w14:paraId="0C7E4328" w14:textId="77777777" w:rsidR="00482A02" w:rsidRPr="00663C34" w:rsidRDefault="00482A02" w:rsidP="004D06AC">
            <w:pPr>
              <w:spacing w:after="60" w:line="360" w:lineRule="auto"/>
              <w:ind w:left="589" w:hanging="709"/>
              <w:jc w:val="left"/>
              <w:rPr>
                <w:rFonts w:asciiTheme="minorHAnsi" w:hAnsiTheme="minorHAnsi" w:cstheme="minorHAnsi"/>
                <w:b/>
                <w:sz w:val="24"/>
                <w:szCs w:val="24"/>
              </w:rPr>
            </w:pPr>
          </w:p>
        </w:tc>
      </w:tr>
      <w:tr w:rsidR="00482A02" w:rsidRPr="00663C34" w14:paraId="30202F0D" w14:textId="77777777" w:rsidTr="000B6006">
        <w:tc>
          <w:tcPr>
            <w:tcW w:w="8786" w:type="dxa"/>
          </w:tcPr>
          <w:p w14:paraId="39C0D034"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b/>
                <w:sz w:val="24"/>
                <w:szCs w:val="24"/>
              </w:rPr>
              <w:tab/>
            </w:r>
            <w:r w:rsidRPr="00663C34">
              <w:rPr>
                <w:rFonts w:asciiTheme="minorHAnsi" w:hAnsiTheme="minorHAnsi" w:cstheme="minorHAnsi"/>
                <w:sz w:val="24"/>
                <w:szCs w:val="24"/>
              </w:rPr>
              <w:t>Należy wskazać, które przedsięwzięcia w ramach projektu wymagały przeprowadzenia oceny oddziaływania na środowisko. Przeprowadzenia oceny oddziaływania przedsięwzięcia na środowisko wymaga realizacja planowanych przedsięwzięć mogących znacząco oddziaływać na środowisko, które podzielono na:</w:t>
            </w:r>
          </w:p>
          <w:p w14:paraId="35002645" w14:textId="77777777" w:rsidR="00482A02" w:rsidRPr="00663C34" w:rsidRDefault="00482A02" w:rsidP="004D06AC">
            <w:pPr>
              <w:spacing w:line="360" w:lineRule="auto"/>
              <w:ind w:left="22" w:firstLine="284"/>
              <w:jc w:val="left"/>
              <w:rPr>
                <w:rFonts w:asciiTheme="minorHAnsi" w:hAnsiTheme="minorHAnsi" w:cstheme="minorHAnsi"/>
                <w:color w:val="000000" w:themeColor="text1"/>
                <w:sz w:val="24"/>
                <w:szCs w:val="24"/>
              </w:rPr>
            </w:pPr>
            <w:r w:rsidRPr="00663C34">
              <w:rPr>
                <w:rFonts w:asciiTheme="minorHAnsi" w:hAnsiTheme="minorHAnsi" w:cstheme="minorHAnsi"/>
                <w:sz w:val="24"/>
                <w:szCs w:val="24"/>
              </w:rPr>
              <w:t>1) planowane przedsięwzięcia mogące zawsze znacząco oddziaływać na środowisko, o których mowa w § 2 rozporządzenia Rady Ministrów</w:t>
            </w:r>
            <w:r w:rsidRPr="00663C34">
              <w:rPr>
                <w:rFonts w:asciiTheme="minorHAnsi" w:hAnsiTheme="minorHAnsi" w:cstheme="minorHAnsi"/>
                <w:color w:val="000000" w:themeColor="text1"/>
                <w:sz w:val="24"/>
                <w:szCs w:val="24"/>
              </w:rPr>
              <w:t xml:space="preserve"> z dnia 10 września 2019 r., w sprawie przedsięwzięć mogących znacząco oddziaływać na środowisko;</w:t>
            </w:r>
          </w:p>
          <w:p w14:paraId="61C8F490"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2) planowane przedsięwzięcia mogące potencjalnie znacząco oddziaływać na środowisko, jeżeli obowiązek przeprowadzenia oceny oddziaływania przedsięwzięcia na środowisko został stwierdzony, o których mowa w § 3 rozporządzenia.</w:t>
            </w:r>
          </w:p>
          <w:p w14:paraId="755B2DCC"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Poza ww. przedsięwzięciami, przepisy ustawy ooś odnoszą się do przedsięwzięć, które wymagają przeprowadzenia oceny oddziaływania przedsięwzięcia na obszar Natura 2000, jeżeli:</w:t>
            </w:r>
          </w:p>
          <w:p w14:paraId="45F8E41E"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lastRenderedPageBreak/>
              <w:t>1) przedsięwzięcie to może znacząco oddziaływać na obszar Natura 2000, a nie jest bezpośrednio związane z ochroną tego obszaru lub nie wynika z tej ochrony;</w:t>
            </w:r>
          </w:p>
          <w:p w14:paraId="78543A39"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2) obowiązek przeprowadzenia oceny oddziaływania przedsięwzięcia na obszar Natura 2000 został stwierdzony.</w:t>
            </w:r>
          </w:p>
          <w:p w14:paraId="524A890D" w14:textId="77777777" w:rsidR="00482A02" w:rsidRPr="00663C34" w:rsidRDefault="00482A02" w:rsidP="004D06AC">
            <w:pPr>
              <w:spacing w:line="360" w:lineRule="auto"/>
              <w:ind w:left="22" w:firstLine="284"/>
              <w:jc w:val="left"/>
              <w:rPr>
                <w:rFonts w:asciiTheme="minorHAnsi" w:hAnsiTheme="minorHAnsi" w:cstheme="minorHAnsi"/>
                <w:sz w:val="24"/>
                <w:szCs w:val="24"/>
              </w:rPr>
            </w:pPr>
          </w:p>
          <w:p w14:paraId="1078AABE"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noProof/>
                <w:sz w:val="24"/>
                <w:szCs w:val="24"/>
              </w:rPr>
              <w:drawing>
                <wp:inline distT="0" distB="0" distL="0" distR="0" wp14:anchorId="177FC5E7" wp14:editId="1BD7E744">
                  <wp:extent cx="4572000" cy="2371725"/>
                  <wp:effectExtent l="0" t="0" r="0" b="0"/>
                  <wp:docPr id="352378107" name="Obraz 35237810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378107" name="Obraz 352378107">
                            <a:extLst>
                              <a:ext uri="{C183D7F6-B498-43B3-948B-1728B52AA6E4}">
                                <adec:decorative xmlns:adec="http://schemas.microsoft.com/office/drawing/2017/decorative" val="1"/>
                              </a:ext>
                            </a:extLst>
                          </pic:cNvPr>
                          <pic:cNvPicPr/>
                        </pic:nvPicPr>
                        <pic:blipFill>
                          <a:blip r:embed="rId13">
                            <a:extLst>
                              <a:ext uri="{28A0092B-C50C-407E-A947-70E740481C1C}">
                                <a14:useLocalDpi xmlns:a14="http://schemas.microsoft.com/office/drawing/2010/main" val="0"/>
                              </a:ext>
                            </a:extLst>
                          </a:blip>
                          <a:stretch>
                            <a:fillRect/>
                          </a:stretch>
                        </pic:blipFill>
                        <pic:spPr>
                          <a:xfrm>
                            <a:off x="0" y="0"/>
                            <a:ext cx="4572000" cy="2371725"/>
                          </a:xfrm>
                          <a:prstGeom prst="rect">
                            <a:avLst/>
                          </a:prstGeom>
                        </pic:spPr>
                      </pic:pic>
                    </a:graphicData>
                  </a:graphic>
                </wp:inline>
              </w:drawing>
            </w:r>
          </w:p>
          <w:p w14:paraId="003AE789"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Źródło: “Przedsięwzięcia mogące znacząco oddziaływać na środowisko …"</w:t>
            </w:r>
          </w:p>
          <w:p w14:paraId="6ED12232" w14:textId="77777777" w:rsidR="00482A02" w:rsidRPr="00663C34" w:rsidRDefault="00482A02" w:rsidP="004D06AC">
            <w:pPr>
              <w:spacing w:line="360" w:lineRule="auto"/>
              <w:ind w:left="22" w:firstLine="284"/>
              <w:jc w:val="left"/>
              <w:rPr>
                <w:rFonts w:asciiTheme="minorHAnsi" w:hAnsiTheme="minorHAnsi" w:cstheme="minorHAnsi"/>
                <w:sz w:val="24"/>
                <w:szCs w:val="24"/>
              </w:rPr>
            </w:pPr>
          </w:p>
          <w:p w14:paraId="6819D78B"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W przypadku pozostałych działań/zadań inwestycyjnych należy krótko uzasadnić brak konieczności przeprowadzenia ww. postępowania.</w:t>
            </w:r>
          </w:p>
          <w:p w14:paraId="426ECFA1" w14:textId="77777777" w:rsidR="009977A3" w:rsidRPr="00663C34" w:rsidRDefault="009977A3" w:rsidP="004D06AC">
            <w:pPr>
              <w:spacing w:line="360" w:lineRule="auto"/>
              <w:ind w:left="22" w:firstLine="284"/>
              <w:jc w:val="left"/>
              <w:rPr>
                <w:rFonts w:asciiTheme="minorHAnsi" w:hAnsiTheme="minorHAnsi" w:cstheme="minorHAnsi"/>
                <w:b/>
                <w:sz w:val="24"/>
                <w:szCs w:val="24"/>
              </w:rPr>
            </w:pPr>
          </w:p>
        </w:tc>
      </w:tr>
      <w:tr w:rsidR="00482A02" w:rsidRPr="00663C34" w14:paraId="29C975C4" w14:textId="77777777" w:rsidTr="000B6006">
        <w:tc>
          <w:tcPr>
            <w:tcW w:w="8786" w:type="dxa"/>
          </w:tcPr>
          <w:p w14:paraId="5DB9DE36" w14:textId="77777777" w:rsidR="00482A02" w:rsidRPr="00663C34" w:rsidRDefault="00482A02" w:rsidP="004D06AC">
            <w:pPr>
              <w:spacing w:after="60" w:line="360" w:lineRule="auto"/>
              <w:ind w:left="0" w:firstLine="0"/>
              <w:jc w:val="left"/>
              <w:rPr>
                <w:rFonts w:asciiTheme="minorHAnsi" w:hAnsiTheme="minorHAnsi" w:cstheme="minorHAnsi"/>
                <w:sz w:val="24"/>
                <w:szCs w:val="24"/>
              </w:rPr>
            </w:pPr>
          </w:p>
          <w:p w14:paraId="3E8EAB50" w14:textId="77777777" w:rsidR="00482A02" w:rsidRPr="00663C34" w:rsidRDefault="00482A02" w:rsidP="004D06AC">
            <w:pPr>
              <w:spacing w:after="60" w:line="360" w:lineRule="auto"/>
              <w:ind w:left="0" w:firstLine="0"/>
              <w:jc w:val="left"/>
              <w:rPr>
                <w:rFonts w:asciiTheme="minorHAnsi" w:hAnsiTheme="minorHAnsi" w:cstheme="minorHAnsi"/>
                <w:b/>
                <w:sz w:val="24"/>
                <w:szCs w:val="24"/>
              </w:rPr>
            </w:pPr>
            <w:r w:rsidRPr="00663C34">
              <w:rPr>
                <w:rFonts w:asciiTheme="minorHAnsi" w:hAnsiTheme="minorHAnsi" w:cstheme="minorHAnsi"/>
                <w:b/>
                <w:sz w:val="24"/>
                <w:szCs w:val="24"/>
              </w:rPr>
              <w:t>7.2.2.1. Zadania z przeprowadzoną oceną oddziaływania na środowisko.</w:t>
            </w:r>
          </w:p>
          <w:p w14:paraId="024EF2E9" w14:textId="77777777" w:rsidR="00482A02" w:rsidRPr="00663C34" w:rsidRDefault="00482A02" w:rsidP="004D06AC">
            <w:pPr>
              <w:spacing w:line="360" w:lineRule="auto"/>
              <w:ind w:left="22" w:firstLine="284"/>
              <w:jc w:val="left"/>
              <w:rPr>
                <w:rFonts w:asciiTheme="minorHAnsi" w:hAnsiTheme="minorHAnsi" w:cstheme="minorHAnsi"/>
                <w:b/>
                <w:sz w:val="24"/>
                <w:szCs w:val="24"/>
              </w:rPr>
            </w:pPr>
          </w:p>
        </w:tc>
      </w:tr>
      <w:tr w:rsidR="00482A02" w:rsidRPr="00663C34" w14:paraId="0F4D1002" w14:textId="77777777" w:rsidTr="000B6006">
        <w:tc>
          <w:tcPr>
            <w:tcW w:w="8786" w:type="dxa"/>
          </w:tcPr>
          <w:p w14:paraId="30B79E9F" w14:textId="77777777" w:rsidR="00482A02" w:rsidRPr="00663C34" w:rsidRDefault="00482A02" w:rsidP="004D06AC">
            <w:pPr>
              <w:pStyle w:val="Akapitzlist"/>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Należy wskazać, które przedsięwzięcia w ramach projektu wymagały przeprowadzenia oceny oddziaływania na środowisko wraz z prezentacją przeprowadzonych postępowań.</w:t>
            </w:r>
          </w:p>
        </w:tc>
      </w:tr>
      <w:tr w:rsidR="00482A02" w:rsidRPr="00663C34" w14:paraId="133BE3B7" w14:textId="77777777" w:rsidTr="000B6006">
        <w:tc>
          <w:tcPr>
            <w:tcW w:w="8786" w:type="dxa"/>
          </w:tcPr>
          <w:p w14:paraId="1A6BD2D4" w14:textId="77777777" w:rsidR="00482A02" w:rsidRPr="00663C34" w:rsidRDefault="00482A02" w:rsidP="004D06AC">
            <w:pPr>
              <w:spacing w:after="60" w:line="360" w:lineRule="auto"/>
              <w:ind w:left="873" w:hanging="873"/>
              <w:jc w:val="left"/>
              <w:rPr>
                <w:rFonts w:asciiTheme="minorHAnsi" w:hAnsiTheme="minorHAnsi" w:cstheme="minorHAnsi"/>
                <w:b/>
                <w:sz w:val="24"/>
                <w:szCs w:val="24"/>
              </w:rPr>
            </w:pPr>
          </w:p>
          <w:p w14:paraId="3583C809" w14:textId="77777777" w:rsidR="00482A02" w:rsidRPr="00663C34" w:rsidRDefault="00482A02" w:rsidP="004D06AC">
            <w:pPr>
              <w:spacing w:after="60" w:line="360" w:lineRule="auto"/>
              <w:ind w:left="873" w:hanging="873"/>
              <w:jc w:val="left"/>
              <w:rPr>
                <w:rFonts w:asciiTheme="minorHAnsi" w:hAnsiTheme="minorHAnsi" w:cstheme="minorHAnsi"/>
                <w:b/>
                <w:sz w:val="24"/>
                <w:szCs w:val="24"/>
              </w:rPr>
            </w:pPr>
            <w:r w:rsidRPr="00663C34">
              <w:rPr>
                <w:rFonts w:asciiTheme="minorHAnsi" w:hAnsiTheme="minorHAnsi" w:cstheme="minorHAnsi"/>
                <w:b/>
                <w:sz w:val="24"/>
                <w:szCs w:val="24"/>
              </w:rPr>
              <w:lastRenderedPageBreak/>
              <w:t>7.2.2.2. Zadania bez oceny oddziaływania na środowisko wraz z uzasadnieniem braku kwalifikacji do oceny.</w:t>
            </w:r>
          </w:p>
          <w:p w14:paraId="1B9DE3E1" w14:textId="77777777" w:rsidR="00482A02" w:rsidRPr="00663C34" w:rsidRDefault="00482A02" w:rsidP="004D06AC">
            <w:pPr>
              <w:pStyle w:val="Akapitzlist"/>
              <w:spacing w:after="60" w:line="360" w:lineRule="auto"/>
              <w:ind w:left="22" w:firstLine="284"/>
              <w:jc w:val="left"/>
              <w:rPr>
                <w:rFonts w:asciiTheme="minorHAnsi" w:hAnsiTheme="minorHAnsi" w:cstheme="minorHAnsi"/>
                <w:sz w:val="24"/>
                <w:szCs w:val="24"/>
              </w:rPr>
            </w:pPr>
          </w:p>
        </w:tc>
      </w:tr>
      <w:tr w:rsidR="00482A02" w:rsidRPr="00663C34" w14:paraId="1D650AE0" w14:textId="77777777" w:rsidTr="000B6006">
        <w:tc>
          <w:tcPr>
            <w:tcW w:w="8786" w:type="dxa"/>
          </w:tcPr>
          <w:p w14:paraId="7B9BA710" w14:textId="77777777" w:rsidR="00482A02" w:rsidRPr="00663C34" w:rsidRDefault="00482A02" w:rsidP="004D06AC">
            <w:p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lastRenderedPageBreak/>
              <w:t>Należy wskazać, które przedsięwzięcia w ramach projektu nie wymagały przeprowadzenia oceny oddziaływania na środowisko oraz uzasadnić brak kwalifikacji do oceny.</w:t>
            </w:r>
          </w:p>
        </w:tc>
      </w:tr>
      <w:tr w:rsidR="00482A02" w:rsidRPr="00663C34" w14:paraId="2FF722FC" w14:textId="77777777" w:rsidTr="000B6006">
        <w:tc>
          <w:tcPr>
            <w:tcW w:w="8786" w:type="dxa"/>
          </w:tcPr>
          <w:p w14:paraId="485EE2CE" w14:textId="77777777" w:rsidR="00482A02" w:rsidRPr="00663C34" w:rsidRDefault="00482A02" w:rsidP="004D06AC">
            <w:pPr>
              <w:spacing w:after="60" w:line="360" w:lineRule="auto"/>
              <w:ind w:left="589" w:hanging="567"/>
              <w:jc w:val="left"/>
              <w:rPr>
                <w:rFonts w:asciiTheme="minorHAnsi" w:hAnsiTheme="minorHAnsi" w:cstheme="minorHAnsi"/>
                <w:b/>
                <w:sz w:val="24"/>
                <w:szCs w:val="24"/>
              </w:rPr>
            </w:pPr>
          </w:p>
          <w:p w14:paraId="7B2FD1D9" w14:textId="77777777" w:rsidR="00482A02" w:rsidRPr="00663C34" w:rsidRDefault="00482A02" w:rsidP="004D06AC">
            <w:pPr>
              <w:spacing w:after="60" w:line="360" w:lineRule="auto"/>
              <w:ind w:left="589" w:hanging="567"/>
              <w:jc w:val="left"/>
              <w:rPr>
                <w:rFonts w:asciiTheme="minorHAnsi" w:hAnsiTheme="minorHAnsi" w:cstheme="minorHAnsi"/>
                <w:sz w:val="24"/>
                <w:szCs w:val="24"/>
              </w:rPr>
            </w:pPr>
            <w:r w:rsidRPr="00663C34">
              <w:rPr>
                <w:rFonts w:asciiTheme="minorHAnsi" w:hAnsiTheme="minorHAnsi" w:cstheme="minorHAnsi"/>
                <w:b/>
                <w:sz w:val="24"/>
                <w:szCs w:val="24"/>
              </w:rPr>
              <w:t>7.2.3.</w:t>
            </w:r>
            <w:r w:rsidRPr="00663C34">
              <w:rPr>
                <w:rFonts w:asciiTheme="minorHAnsi" w:hAnsiTheme="minorHAnsi" w:cstheme="minorHAnsi"/>
                <w:sz w:val="24"/>
                <w:szCs w:val="24"/>
              </w:rPr>
              <w:t xml:space="preserve"> </w:t>
            </w:r>
            <w:r w:rsidRPr="00663C34">
              <w:rPr>
                <w:rFonts w:asciiTheme="minorHAnsi" w:hAnsiTheme="minorHAnsi" w:cstheme="minorHAnsi"/>
                <w:b/>
                <w:sz w:val="24"/>
                <w:szCs w:val="24"/>
              </w:rPr>
              <w:t>Ocena wpływu przedsięwzięcia na obszary Natura 2000 wraz z prezentacją przeprowadzonych postępowań administracyjnych.</w:t>
            </w:r>
            <w:r w:rsidRPr="00663C34">
              <w:rPr>
                <w:rFonts w:asciiTheme="minorHAnsi" w:hAnsiTheme="minorHAnsi" w:cstheme="minorHAnsi"/>
                <w:sz w:val="24"/>
                <w:szCs w:val="24"/>
              </w:rPr>
              <w:t xml:space="preserve"> </w:t>
            </w:r>
          </w:p>
          <w:p w14:paraId="749269F0" w14:textId="77777777" w:rsidR="00482A02" w:rsidRPr="00663C34" w:rsidRDefault="00482A02" w:rsidP="004D06AC">
            <w:pPr>
              <w:spacing w:after="60" w:line="360" w:lineRule="auto"/>
              <w:ind w:left="22" w:firstLine="284"/>
              <w:jc w:val="left"/>
              <w:rPr>
                <w:rFonts w:asciiTheme="minorHAnsi" w:hAnsiTheme="minorHAnsi" w:cstheme="minorHAnsi"/>
                <w:sz w:val="24"/>
                <w:szCs w:val="24"/>
              </w:rPr>
            </w:pPr>
          </w:p>
        </w:tc>
      </w:tr>
      <w:tr w:rsidR="00482A02" w:rsidRPr="00663C34" w14:paraId="54E0DB90" w14:textId="77777777" w:rsidTr="000B6006">
        <w:tc>
          <w:tcPr>
            <w:tcW w:w="8786" w:type="dxa"/>
          </w:tcPr>
          <w:p w14:paraId="3705EEB2" w14:textId="77777777" w:rsidR="00DC796E" w:rsidRPr="00663C34" w:rsidRDefault="00482A02" w:rsidP="004D06AC">
            <w:pPr>
              <w:spacing w:after="60" w:line="360" w:lineRule="auto"/>
              <w:ind w:left="0" w:firstLine="270"/>
              <w:jc w:val="left"/>
              <w:rPr>
                <w:rFonts w:asciiTheme="minorHAnsi" w:hAnsiTheme="minorHAnsi" w:cstheme="minorHAnsi"/>
                <w:sz w:val="24"/>
                <w:szCs w:val="24"/>
              </w:rPr>
            </w:pPr>
            <w:r w:rsidRPr="00663C34">
              <w:rPr>
                <w:rFonts w:asciiTheme="minorHAnsi" w:hAnsiTheme="minorHAnsi" w:cstheme="minorHAnsi"/>
                <w:sz w:val="24"/>
                <w:szCs w:val="24"/>
              </w:rPr>
              <w:t xml:space="preserve">Należy wykazać wpływ przedsięwzięcia na obszary Natura 2000. </w:t>
            </w:r>
          </w:p>
          <w:p w14:paraId="79A2F1A3" w14:textId="77777777" w:rsidR="00482A02" w:rsidRPr="00663C34" w:rsidRDefault="00482A02" w:rsidP="004D06AC">
            <w:pPr>
              <w:spacing w:after="60" w:line="360" w:lineRule="auto"/>
              <w:ind w:left="0" w:firstLine="270"/>
              <w:jc w:val="left"/>
              <w:rPr>
                <w:rFonts w:asciiTheme="minorHAnsi" w:hAnsiTheme="minorHAnsi" w:cstheme="minorHAnsi"/>
                <w:color w:val="000000" w:themeColor="text1"/>
                <w:sz w:val="24"/>
                <w:szCs w:val="24"/>
              </w:rPr>
            </w:pPr>
            <w:r w:rsidRPr="00663C34">
              <w:rPr>
                <w:rFonts w:asciiTheme="minorHAnsi" w:hAnsiTheme="minorHAnsi" w:cstheme="minorHAnsi"/>
                <w:sz w:val="24"/>
                <w:szCs w:val="24"/>
              </w:rPr>
              <w:t>W przypadku braku znaczącego negatywnego wpływu na obszary, które są lub mają być objęte siecią Natura 2000</w:t>
            </w:r>
            <w:r w:rsidR="00DC796E" w:rsidRPr="00663C34">
              <w:rPr>
                <w:rFonts w:asciiTheme="minorHAnsi" w:hAnsiTheme="minorHAnsi" w:cstheme="minorHAnsi"/>
                <w:sz w:val="24"/>
                <w:szCs w:val="24"/>
              </w:rPr>
              <w:t>,</w:t>
            </w:r>
            <w:r w:rsidRPr="00663C34">
              <w:rPr>
                <w:rFonts w:asciiTheme="minorHAnsi" w:hAnsiTheme="minorHAnsi" w:cstheme="minorHAnsi"/>
                <w:sz w:val="24"/>
                <w:szCs w:val="24"/>
              </w:rPr>
              <w:t xml:space="preserve"> należy przedłożyć deklarację organu odpowiedzialnego za monitorowanie obszarów Natura 2000</w:t>
            </w:r>
            <w:r w:rsidR="007D3643" w:rsidRPr="00663C34">
              <w:rPr>
                <w:rFonts w:asciiTheme="minorHAnsi" w:hAnsiTheme="minorHAnsi" w:cstheme="minorHAnsi"/>
                <w:sz w:val="24"/>
                <w:szCs w:val="24"/>
              </w:rPr>
              <w:t xml:space="preserve"> (Załącznik 4.1. do WoD)</w:t>
            </w:r>
            <w:r w:rsidRPr="00663C34">
              <w:rPr>
                <w:rFonts w:asciiTheme="minorHAnsi" w:hAnsiTheme="minorHAnsi" w:cstheme="minorHAnsi"/>
                <w:sz w:val="24"/>
                <w:szCs w:val="24"/>
              </w:rPr>
              <w:t xml:space="preserve"> oraz mapę, na której wskazano lokalizację projektu i obszarów Natura 2000.</w:t>
            </w:r>
          </w:p>
          <w:p w14:paraId="7B1CE549" w14:textId="77777777" w:rsidR="00482A02" w:rsidRPr="00663C34" w:rsidRDefault="00482A02" w:rsidP="004D06AC">
            <w:pPr>
              <w:spacing w:after="60" w:line="360" w:lineRule="auto"/>
              <w:ind w:left="0" w:firstLine="270"/>
              <w:jc w:val="left"/>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t xml:space="preserve">W przypadku, gdy w raporcie ooś była przeprowadzona ocena oddziaływania na zasadach określonych w ustawie ooś, należy załączyć/udostępnić pełną wersję raportu albo rozdziały raportu, w których zawarto ocenę oddziaływania na </w:t>
            </w:r>
            <w:r w:rsidRPr="00663C34">
              <w:rPr>
                <w:rFonts w:asciiTheme="minorHAnsi" w:hAnsiTheme="minorHAnsi" w:cstheme="minorHAnsi"/>
                <w:color w:val="auto"/>
                <w:sz w:val="24"/>
                <w:szCs w:val="24"/>
                <w:u w:val="single"/>
              </w:rPr>
              <w:t xml:space="preserve">obszary Natura 2000 </w:t>
            </w:r>
            <w:r w:rsidRPr="00663C34">
              <w:rPr>
                <w:rFonts w:asciiTheme="minorHAnsi" w:hAnsiTheme="minorHAnsi" w:cstheme="minorHAnsi"/>
                <w:color w:val="auto"/>
                <w:sz w:val="24"/>
                <w:szCs w:val="24"/>
              </w:rPr>
              <w:t xml:space="preserve">oraz </w:t>
            </w:r>
            <w:r w:rsidRPr="00663C34">
              <w:rPr>
                <w:rFonts w:asciiTheme="minorHAnsi" w:hAnsiTheme="minorHAnsi" w:cstheme="minorHAnsi"/>
                <w:color w:val="000000" w:themeColor="text1"/>
                <w:sz w:val="24"/>
                <w:szCs w:val="24"/>
              </w:rPr>
              <w:t>pozostałą dokumentację, o której mowa w ustawie ooś.</w:t>
            </w:r>
          </w:p>
          <w:p w14:paraId="1E951117" w14:textId="77777777" w:rsidR="00482A02" w:rsidRPr="00663C34" w:rsidRDefault="00482A02" w:rsidP="004D06AC">
            <w:pPr>
              <w:spacing w:before="120" w:after="120" w:line="360" w:lineRule="auto"/>
              <w:ind w:left="0" w:firstLine="270"/>
              <w:jc w:val="left"/>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t>W przypadku procedury oceny dla przedsięwzięć, które nie są przedsięwzięciami mogącymi znacząco oddziaływać na środowisko ale mogą 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 art. 3 ust. 1 pkt 11 ustawy ooś.</w:t>
            </w:r>
          </w:p>
          <w:p w14:paraId="57BD64AA" w14:textId="77777777" w:rsidR="00482A02" w:rsidRPr="00663C34" w:rsidRDefault="00482A02" w:rsidP="004D06AC">
            <w:pPr>
              <w:spacing w:before="120" w:after="120" w:line="360" w:lineRule="auto"/>
              <w:ind w:left="0" w:firstLine="270"/>
              <w:jc w:val="left"/>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lastRenderedPageBreak/>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17CBA846" w14:textId="77777777" w:rsidR="00482A02" w:rsidRPr="00663C34" w:rsidRDefault="00482A02" w:rsidP="004D06AC">
            <w:pPr>
              <w:spacing w:after="60" w:line="360" w:lineRule="auto"/>
              <w:ind w:left="0" w:firstLine="270"/>
              <w:jc w:val="left"/>
              <w:rPr>
                <w:rFonts w:asciiTheme="minorHAnsi" w:hAnsiTheme="minorHAnsi" w:cstheme="minorHAnsi"/>
                <w:sz w:val="24"/>
                <w:szCs w:val="24"/>
              </w:rPr>
            </w:pPr>
            <w:r w:rsidRPr="00663C34">
              <w:rPr>
                <w:rFonts w:asciiTheme="minorHAnsi" w:hAnsiTheme="minorHAnsi" w:cstheme="minorHAnsi"/>
                <w:sz w:val="24"/>
                <w:szCs w:val="24"/>
              </w:rPr>
              <w:t xml:space="preserve">Zalecenia w tym zakresie zawarte są m. in. w: </w:t>
            </w:r>
            <w:hyperlink r:id="rId14" w:history="1">
              <w:r w:rsidRPr="00663C34">
                <w:rPr>
                  <w:rStyle w:val="Hipercze"/>
                  <w:rFonts w:asciiTheme="minorHAnsi" w:hAnsiTheme="minorHAnsi" w:cstheme="minorHAnsi"/>
                  <w:sz w:val="24"/>
                  <w:szCs w:val="24"/>
                </w:rPr>
                <w:t>https://ec.europa.eu/environment/nature/natura2000/management/docs/art6/natura_2000_assess_pl.pdf</w:t>
              </w:r>
            </w:hyperlink>
          </w:p>
          <w:p w14:paraId="7B034916" w14:textId="77777777" w:rsidR="00482A02" w:rsidRPr="00663C34" w:rsidRDefault="008A3287" w:rsidP="004D06AC">
            <w:pPr>
              <w:spacing w:after="60" w:line="360" w:lineRule="auto"/>
              <w:ind w:left="0" w:firstLine="0"/>
              <w:jc w:val="left"/>
              <w:rPr>
                <w:rStyle w:val="Hipercze"/>
                <w:rFonts w:asciiTheme="minorHAnsi" w:hAnsiTheme="minorHAnsi" w:cstheme="minorHAnsi"/>
                <w:sz w:val="24"/>
                <w:szCs w:val="24"/>
              </w:rPr>
            </w:pPr>
            <w:hyperlink r:id="rId15" w:history="1">
              <w:r w:rsidR="00482A02" w:rsidRPr="00663C34">
                <w:rPr>
                  <w:rStyle w:val="Hipercze"/>
                  <w:rFonts w:asciiTheme="minorHAnsi" w:hAnsiTheme="minorHAnsi" w:cstheme="minorHAnsi"/>
                  <w:sz w:val="24"/>
                  <w:szCs w:val="24"/>
                </w:rPr>
                <w:t>https://ec.europa.eu/environment/nature/natura2000/management/docs/art6/PL_art_6_guide_jun_2019.pdf</w:t>
              </w:r>
            </w:hyperlink>
          </w:p>
          <w:p w14:paraId="4817D205" w14:textId="77777777" w:rsidR="00482A02" w:rsidRPr="00663C34" w:rsidRDefault="00482A02" w:rsidP="004D06AC">
            <w:pPr>
              <w:spacing w:after="60" w:line="360" w:lineRule="auto"/>
              <w:ind w:left="22" w:firstLine="284"/>
              <w:jc w:val="left"/>
              <w:rPr>
                <w:rFonts w:asciiTheme="minorHAnsi" w:hAnsiTheme="minorHAnsi" w:cstheme="minorHAnsi"/>
                <w:sz w:val="24"/>
                <w:szCs w:val="24"/>
              </w:rPr>
            </w:pPr>
          </w:p>
        </w:tc>
      </w:tr>
      <w:tr w:rsidR="00482A02" w:rsidRPr="00663C34" w14:paraId="24ABE701" w14:textId="77777777" w:rsidTr="000B6006">
        <w:tc>
          <w:tcPr>
            <w:tcW w:w="8786" w:type="dxa"/>
          </w:tcPr>
          <w:p w14:paraId="515403AB" w14:textId="77777777" w:rsidR="00482A02" w:rsidRPr="00663C34" w:rsidRDefault="00482A02" w:rsidP="004D06AC">
            <w:pPr>
              <w:spacing w:after="60" w:line="360" w:lineRule="auto"/>
              <w:ind w:left="0" w:firstLine="270"/>
              <w:jc w:val="left"/>
              <w:rPr>
                <w:rFonts w:asciiTheme="minorHAnsi" w:hAnsiTheme="minorHAnsi" w:cstheme="minorHAnsi"/>
                <w:sz w:val="24"/>
                <w:szCs w:val="24"/>
              </w:rPr>
            </w:pPr>
          </w:p>
          <w:p w14:paraId="1F1DA797" w14:textId="77777777" w:rsidR="00482A02" w:rsidRPr="00663C34" w:rsidRDefault="00482A02" w:rsidP="004D06AC">
            <w:pPr>
              <w:spacing w:after="60" w:line="360" w:lineRule="auto"/>
              <w:ind w:left="589" w:hanging="709"/>
              <w:jc w:val="left"/>
              <w:rPr>
                <w:rFonts w:asciiTheme="minorHAnsi" w:hAnsiTheme="minorHAnsi" w:cstheme="minorHAnsi"/>
                <w:b/>
                <w:sz w:val="24"/>
                <w:szCs w:val="24"/>
              </w:rPr>
            </w:pPr>
            <w:r w:rsidRPr="00663C34">
              <w:rPr>
                <w:rFonts w:asciiTheme="minorHAnsi" w:hAnsiTheme="minorHAnsi" w:cstheme="minorHAnsi"/>
                <w:b/>
                <w:sz w:val="24"/>
                <w:szCs w:val="24"/>
              </w:rPr>
              <w:t xml:space="preserve">7.2.4. </w:t>
            </w:r>
            <w:r w:rsidRPr="00663C34">
              <w:rPr>
                <w:rFonts w:asciiTheme="minorHAnsi" w:eastAsia="Arial" w:hAnsiTheme="minorHAnsi" w:cstheme="minorHAnsi"/>
                <w:b/>
                <w:sz w:val="24"/>
                <w:szCs w:val="24"/>
              </w:rPr>
              <w:t>Rozwiązania na rzecz zmniejszenia lub skompensowania negatywnego oddziaływania na środowisko</w:t>
            </w:r>
            <w:r w:rsidRPr="00663C34">
              <w:rPr>
                <w:rFonts w:asciiTheme="minorHAnsi" w:hAnsiTheme="minorHAnsi" w:cstheme="minorHAnsi"/>
                <w:b/>
                <w:sz w:val="24"/>
                <w:szCs w:val="24"/>
              </w:rPr>
              <w:t xml:space="preserve">. </w:t>
            </w:r>
          </w:p>
          <w:p w14:paraId="4FB317FB" w14:textId="77777777" w:rsidR="00482A02" w:rsidRPr="00663C34" w:rsidRDefault="00482A02" w:rsidP="004D06AC">
            <w:pPr>
              <w:spacing w:after="60" w:line="360" w:lineRule="auto"/>
              <w:ind w:left="0" w:firstLine="270"/>
              <w:jc w:val="left"/>
              <w:rPr>
                <w:rFonts w:asciiTheme="minorHAnsi" w:hAnsiTheme="minorHAnsi" w:cstheme="minorHAnsi"/>
                <w:sz w:val="24"/>
                <w:szCs w:val="24"/>
              </w:rPr>
            </w:pPr>
          </w:p>
        </w:tc>
      </w:tr>
      <w:tr w:rsidR="00482A02" w:rsidRPr="00663C34" w14:paraId="45C99EC9" w14:textId="77777777" w:rsidTr="000B6006">
        <w:tc>
          <w:tcPr>
            <w:tcW w:w="8786" w:type="dxa"/>
          </w:tcPr>
          <w:p w14:paraId="71C9DDA3" w14:textId="77777777" w:rsidR="00482A02" w:rsidRPr="00663C34" w:rsidRDefault="00482A02"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Należy przedstawić rozwiązania mające na celu zapobieganie, ograniczanie lub kompensację przyrodniczą negatywnych oddziaływań na środowisko, w szczególności na cele i przedmiot ochrony obszaru Natura 2000 oraz integralność tego obszaru.</w:t>
            </w:r>
          </w:p>
          <w:p w14:paraId="6848B2F8" w14:textId="77777777" w:rsidR="00482A02" w:rsidRPr="00663C34" w:rsidRDefault="00482A02" w:rsidP="004D06AC">
            <w:pPr>
              <w:spacing w:before="120" w:after="120" w:line="360" w:lineRule="auto"/>
              <w:ind w:left="0" w:firstLine="306"/>
              <w:jc w:val="left"/>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 Należy wskazać kiedy nastąpi zakładany efekt kompensacji przyrodniczej wraz z odniesieniem do terminu rozpoczęcia działań powodujących negatywne oddziaływanie.</w:t>
            </w:r>
          </w:p>
          <w:p w14:paraId="4806BE91" w14:textId="77777777" w:rsidR="009977A3" w:rsidRPr="00663C34" w:rsidRDefault="009977A3" w:rsidP="004D06AC">
            <w:pPr>
              <w:spacing w:before="120" w:after="120" w:line="360" w:lineRule="auto"/>
              <w:ind w:left="0" w:firstLine="306"/>
              <w:jc w:val="left"/>
              <w:rPr>
                <w:rFonts w:asciiTheme="minorHAnsi" w:hAnsiTheme="minorHAnsi" w:cstheme="minorHAnsi"/>
                <w:color w:val="000000" w:themeColor="text1"/>
                <w:sz w:val="24"/>
                <w:szCs w:val="24"/>
              </w:rPr>
            </w:pPr>
          </w:p>
        </w:tc>
      </w:tr>
      <w:tr w:rsidR="00482A02" w:rsidRPr="00663C34" w14:paraId="23668480" w14:textId="77777777" w:rsidTr="000B6006">
        <w:tc>
          <w:tcPr>
            <w:tcW w:w="8786" w:type="dxa"/>
          </w:tcPr>
          <w:p w14:paraId="62DD6440" w14:textId="77777777" w:rsidR="00482A02" w:rsidRPr="00663C34" w:rsidRDefault="00482A02" w:rsidP="004D06AC">
            <w:pPr>
              <w:spacing w:after="60" w:line="360" w:lineRule="auto"/>
              <w:ind w:left="0" w:firstLine="306"/>
              <w:jc w:val="left"/>
              <w:rPr>
                <w:rFonts w:asciiTheme="minorHAnsi" w:hAnsiTheme="minorHAnsi" w:cstheme="minorHAnsi"/>
                <w:sz w:val="24"/>
                <w:szCs w:val="24"/>
              </w:rPr>
            </w:pPr>
          </w:p>
          <w:p w14:paraId="625BE648" w14:textId="77777777" w:rsidR="00482A02" w:rsidRPr="00663C34" w:rsidRDefault="00482A02" w:rsidP="004D06AC">
            <w:pPr>
              <w:spacing w:after="60" w:line="360" w:lineRule="auto"/>
              <w:ind w:left="589" w:hanging="567"/>
              <w:jc w:val="left"/>
              <w:rPr>
                <w:rFonts w:asciiTheme="minorHAnsi" w:hAnsiTheme="minorHAnsi" w:cstheme="minorHAnsi"/>
                <w:b/>
                <w:sz w:val="24"/>
                <w:szCs w:val="24"/>
              </w:rPr>
            </w:pPr>
            <w:r w:rsidRPr="00663C34">
              <w:rPr>
                <w:rFonts w:asciiTheme="minorHAnsi" w:hAnsiTheme="minorHAnsi" w:cstheme="minorHAnsi"/>
                <w:b/>
                <w:sz w:val="24"/>
                <w:szCs w:val="24"/>
              </w:rPr>
              <w:t>7.4.1. Oddziaływanie projektu na zmian</w:t>
            </w:r>
            <w:r w:rsidR="0028257F" w:rsidRPr="00663C34">
              <w:rPr>
                <w:rFonts w:asciiTheme="minorHAnsi" w:hAnsiTheme="minorHAnsi" w:cstheme="minorHAnsi"/>
                <w:b/>
                <w:sz w:val="24"/>
                <w:szCs w:val="24"/>
              </w:rPr>
              <w:t xml:space="preserve">y </w:t>
            </w:r>
            <w:r w:rsidRPr="00663C34">
              <w:rPr>
                <w:rFonts w:asciiTheme="minorHAnsi" w:hAnsiTheme="minorHAnsi" w:cstheme="minorHAnsi"/>
                <w:b/>
                <w:sz w:val="24"/>
                <w:szCs w:val="24"/>
              </w:rPr>
              <w:t>klimatu z uwzględnieniem środków łagodzących</w:t>
            </w:r>
            <w:r w:rsidR="0028257F" w:rsidRPr="00663C34">
              <w:rPr>
                <w:rFonts w:asciiTheme="minorHAnsi" w:hAnsiTheme="minorHAnsi" w:cstheme="minorHAnsi"/>
                <w:b/>
                <w:sz w:val="24"/>
                <w:szCs w:val="24"/>
              </w:rPr>
              <w:t xml:space="preserve"> (mitygacja zmian klimatu)</w:t>
            </w:r>
          </w:p>
          <w:p w14:paraId="7A9E3BBC" w14:textId="77777777" w:rsidR="00482A02" w:rsidRPr="00663C34" w:rsidRDefault="00482A02" w:rsidP="004D06AC">
            <w:pPr>
              <w:spacing w:after="60" w:line="360" w:lineRule="auto"/>
              <w:ind w:left="589" w:hanging="567"/>
              <w:jc w:val="left"/>
              <w:rPr>
                <w:rFonts w:asciiTheme="minorHAnsi" w:hAnsiTheme="minorHAnsi" w:cstheme="minorHAnsi"/>
                <w:b/>
                <w:sz w:val="24"/>
                <w:szCs w:val="24"/>
              </w:rPr>
            </w:pPr>
          </w:p>
        </w:tc>
      </w:tr>
      <w:tr w:rsidR="00482A02" w:rsidRPr="00663C34" w14:paraId="2ECDC854" w14:textId="77777777" w:rsidTr="000B6006">
        <w:tc>
          <w:tcPr>
            <w:tcW w:w="8786" w:type="dxa"/>
          </w:tcPr>
          <w:p w14:paraId="2EF5D6E0" w14:textId="77777777" w:rsidR="00482A02" w:rsidRPr="00663C34" w:rsidRDefault="00482A02" w:rsidP="004D06AC">
            <w:p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Należy udzielić odpowiedzi, w jaki sposób projekt uwzględnia przystosowanie się do zmian klimatu i ich łagodzenia; w tym:</w:t>
            </w:r>
          </w:p>
          <w:p w14:paraId="284127F1" w14:textId="77777777" w:rsidR="00482A02" w:rsidRPr="00663C34" w:rsidRDefault="00482A02" w:rsidP="004D06AC">
            <w:pPr>
              <w:pStyle w:val="Akapitzlist"/>
              <w:numPr>
                <w:ilvl w:val="0"/>
                <w:numId w:val="2"/>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realizacja i funkcjonowanie projektu w jego całym cyklu życia może mieć znaczący wpływ na cele klimatyczne poprzez m.in. zwiększenie emisji gazów cieplarnianych lub zmiany w użytkowaniu terenu i funkcjach ekosystemów pochłaniających i magazynujących gazy cieplarniane?</w:t>
            </w:r>
          </w:p>
          <w:p w14:paraId="66A616D9" w14:textId="77777777" w:rsidR="00482A02" w:rsidRPr="00663C34" w:rsidRDefault="00482A02" w:rsidP="004D06AC">
            <w:pPr>
              <w:pStyle w:val="Akapitzlist"/>
              <w:numPr>
                <w:ilvl w:val="0"/>
                <w:numId w:val="2"/>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 xml:space="preserve">czy rozważono alternatywne rozwiązanie mające  na celu minimalizowanie negatywnego oddziaływania przedsięwzięcia na klimat </w:t>
            </w:r>
            <w:r w:rsidR="008B3C82" w:rsidRPr="00663C34">
              <w:rPr>
                <w:rFonts w:asciiTheme="minorHAnsi" w:hAnsiTheme="minorHAnsi" w:cstheme="minorHAnsi"/>
                <w:sz w:val="24"/>
                <w:szCs w:val="24"/>
              </w:rPr>
              <w:t>np.</w:t>
            </w:r>
            <w:r w:rsidRPr="00663C34">
              <w:rPr>
                <w:rFonts w:asciiTheme="minorHAnsi" w:hAnsiTheme="minorHAnsi" w:cstheme="minorHAnsi"/>
                <w:sz w:val="24"/>
                <w:szCs w:val="24"/>
              </w:rPr>
              <w:t xml:space="preserve"> ochronę naturalnych pochłaniaczy dwutlenku węgla (w szczególności ekosystemów wodnych i leśnych), które mogą być zagrożone w wyniku realizacji działania,  realizację działań kompensujących (równoważących) emisję dwutlenku węgla? W tym miejscu należy się odnieść do analizy opcji opisanej w pkt 4.3.2.3 SW</w:t>
            </w:r>
            <w:r w:rsidR="00F10BAD" w:rsidRPr="00663C34">
              <w:rPr>
                <w:rFonts w:asciiTheme="minorHAnsi" w:hAnsiTheme="minorHAnsi" w:cstheme="minorHAnsi"/>
                <w:sz w:val="24"/>
                <w:szCs w:val="24"/>
              </w:rPr>
              <w:t>.</w:t>
            </w:r>
          </w:p>
          <w:p w14:paraId="0CC77BEB" w14:textId="77777777" w:rsidR="00482A02" w:rsidRPr="00663C34" w:rsidRDefault="00482A02" w:rsidP="004D06AC">
            <w:pPr>
              <w:spacing w:after="60" w:line="360" w:lineRule="auto"/>
              <w:ind w:left="22" w:firstLine="284"/>
              <w:jc w:val="left"/>
              <w:rPr>
                <w:rFonts w:asciiTheme="minorHAnsi" w:hAnsiTheme="minorHAnsi" w:cstheme="minorHAnsi"/>
                <w:iCs/>
                <w:sz w:val="24"/>
                <w:szCs w:val="24"/>
              </w:rPr>
            </w:pPr>
            <w:r w:rsidRPr="00663C34">
              <w:rPr>
                <w:rFonts w:asciiTheme="minorHAnsi" w:hAnsiTheme="minorHAnsi" w:cstheme="minorHAnsi"/>
                <w:iCs/>
                <w:sz w:val="24"/>
                <w:szCs w:val="24"/>
              </w:rPr>
              <w:t xml:space="preserve">W odpowiedzi można się oprzeć na ustaleniach przeprowadzonej w pkt. 7.1.3 analizy zgodności projektu z zasadą DNSH w odniesieniu do celu środowiskowego związanego z łagodzeniem zmian klimatu (pierwszy  cel środowiskowy zgodnie z art. 9 Rozporządzenia w sprawie taksonomii). Dotyczy to zwłaszcza zastosowanych w projekcie działań łagodzących przyczyniających się do zachowania neutralności klimatycznej lub pozytywnego wpływu przedsięwzięcia na klimat. (Zawiadomienie Komisji, Wytyczne techniczne dotyczące weryfikacji infrastruktury pod względem wpływu na klimat w latach 2021–2027 (2021/C 373/01) </w:t>
            </w:r>
            <w:hyperlink r:id="rId16" w:history="1">
              <w:r w:rsidR="009977A3" w:rsidRPr="00663C34">
                <w:rPr>
                  <w:rStyle w:val="Hipercze"/>
                  <w:rFonts w:asciiTheme="minorHAnsi" w:hAnsiTheme="minorHAnsi" w:cstheme="minorHAnsi"/>
                  <w:sz w:val="24"/>
                  <w:szCs w:val="24"/>
                </w:rPr>
                <w:t>https://eur-lex.europa.eu/legal-content/PL/TXT/?uri=uriserv%3AOJ.C_.2021.373.01.0001.01.POL&amp;toc=OJ%3AC%3A2021%3A373%3AFULL</w:t>
              </w:r>
            </w:hyperlink>
            <w:r w:rsidRPr="00663C34">
              <w:rPr>
                <w:rFonts w:asciiTheme="minorHAnsi" w:hAnsiTheme="minorHAnsi" w:cstheme="minorHAnsi"/>
                <w:iCs/>
                <w:sz w:val="24"/>
                <w:szCs w:val="24"/>
              </w:rPr>
              <w:t xml:space="preserve">) </w:t>
            </w:r>
          </w:p>
          <w:p w14:paraId="5BE9AE3A" w14:textId="77777777" w:rsidR="009977A3" w:rsidRPr="00663C34" w:rsidRDefault="009977A3" w:rsidP="004D06AC">
            <w:pPr>
              <w:spacing w:after="60" w:line="360" w:lineRule="auto"/>
              <w:ind w:left="22" w:firstLine="284"/>
              <w:jc w:val="left"/>
              <w:rPr>
                <w:rFonts w:asciiTheme="minorHAnsi" w:hAnsiTheme="minorHAnsi" w:cstheme="minorHAnsi"/>
                <w:iCs/>
                <w:sz w:val="24"/>
                <w:szCs w:val="24"/>
              </w:rPr>
            </w:pPr>
          </w:p>
        </w:tc>
      </w:tr>
      <w:tr w:rsidR="00482A02" w:rsidRPr="00663C34" w14:paraId="18BFD574" w14:textId="77777777" w:rsidTr="000B6006">
        <w:tc>
          <w:tcPr>
            <w:tcW w:w="8786" w:type="dxa"/>
          </w:tcPr>
          <w:p w14:paraId="278B0F84" w14:textId="77777777" w:rsidR="00F10BAD" w:rsidRPr="00663C34" w:rsidRDefault="00F10BAD" w:rsidP="004D06AC">
            <w:pPr>
              <w:spacing w:after="60" w:line="360" w:lineRule="auto"/>
              <w:ind w:left="306" w:hanging="284"/>
              <w:jc w:val="left"/>
              <w:rPr>
                <w:rFonts w:asciiTheme="minorHAnsi" w:hAnsiTheme="minorHAnsi" w:cstheme="minorHAnsi"/>
                <w:b/>
                <w:sz w:val="24"/>
                <w:szCs w:val="24"/>
              </w:rPr>
            </w:pPr>
          </w:p>
          <w:p w14:paraId="1CDEFBFE" w14:textId="77777777" w:rsidR="00F10BAD" w:rsidRPr="00663C34" w:rsidRDefault="00F10BAD" w:rsidP="004D06AC">
            <w:pPr>
              <w:spacing w:after="60" w:line="360" w:lineRule="auto"/>
              <w:ind w:left="306" w:hanging="284"/>
              <w:jc w:val="left"/>
              <w:rPr>
                <w:rFonts w:asciiTheme="minorHAnsi" w:hAnsiTheme="minorHAnsi" w:cstheme="minorHAnsi"/>
                <w:b/>
                <w:sz w:val="24"/>
                <w:szCs w:val="24"/>
              </w:rPr>
            </w:pPr>
            <w:r w:rsidRPr="00663C34">
              <w:rPr>
                <w:rFonts w:asciiTheme="minorHAnsi" w:hAnsiTheme="minorHAnsi" w:cstheme="minorHAnsi"/>
                <w:b/>
                <w:sz w:val="24"/>
                <w:szCs w:val="24"/>
              </w:rPr>
              <w:t xml:space="preserve">7.4.2. </w:t>
            </w:r>
            <w:r w:rsidR="0028257F" w:rsidRPr="00663C34">
              <w:rPr>
                <w:rFonts w:asciiTheme="minorHAnsi" w:hAnsiTheme="minorHAnsi" w:cstheme="minorHAnsi"/>
                <w:b/>
                <w:sz w:val="24"/>
                <w:szCs w:val="24"/>
              </w:rPr>
              <w:t xml:space="preserve">Analiza odporności projektu na </w:t>
            </w:r>
            <w:r w:rsidRPr="00663C34">
              <w:rPr>
                <w:rFonts w:asciiTheme="minorHAnsi" w:hAnsiTheme="minorHAnsi" w:cstheme="minorHAnsi"/>
                <w:b/>
                <w:sz w:val="24"/>
                <w:szCs w:val="24"/>
              </w:rPr>
              <w:t>zmian</w:t>
            </w:r>
            <w:r w:rsidR="0028257F" w:rsidRPr="00663C34">
              <w:rPr>
                <w:rFonts w:asciiTheme="minorHAnsi" w:hAnsiTheme="minorHAnsi" w:cstheme="minorHAnsi"/>
                <w:b/>
                <w:sz w:val="24"/>
                <w:szCs w:val="24"/>
              </w:rPr>
              <w:t>y</w:t>
            </w:r>
            <w:r w:rsidRPr="00663C34">
              <w:rPr>
                <w:rFonts w:asciiTheme="minorHAnsi" w:hAnsiTheme="minorHAnsi" w:cstheme="minorHAnsi"/>
                <w:b/>
                <w:sz w:val="24"/>
                <w:szCs w:val="24"/>
              </w:rPr>
              <w:t xml:space="preserve"> klimatu  z uwzględnieniem środków mających na celu adaptację projektu do zmian klimatu, w tym reagowania na ryzyko powodziowe.</w:t>
            </w:r>
          </w:p>
          <w:p w14:paraId="31760C3A" w14:textId="77777777" w:rsidR="00482A02" w:rsidRPr="00663C34" w:rsidRDefault="00482A02" w:rsidP="004D06AC">
            <w:pPr>
              <w:spacing w:after="60" w:line="360" w:lineRule="auto"/>
              <w:ind w:left="0" w:firstLine="306"/>
              <w:jc w:val="left"/>
              <w:rPr>
                <w:rFonts w:asciiTheme="minorHAnsi" w:hAnsiTheme="minorHAnsi" w:cstheme="minorHAnsi"/>
                <w:b/>
                <w:sz w:val="24"/>
                <w:szCs w:val="24"/>
              </w:rPr>
            </w:pPr>
          </w:p>
        </w:tc>
      </w:tr>
      <w:tr w:rsidR="00F10BAD" w:rsidRPr="00663C34" w14:paraId="7770D431" w14:textId="77777777" w:rsidTr="000B6006">
        <w:tc>
          <w:tcPr>
            <w:tcW w:w="8786" w:type="dxa"/>
          </w:tcPr>
          <w:p w14:paraId="126C8874" w14:textId="77777777" w:rsidR="00F10BAD" w:rsidRPr="00663C34" w:rsidRDefault="00F10BAD" w:rsidP="004D06AC">
            <w:p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Należy udzielić odpowiedzi, w jaki sposób projekt uwzględnia zagrożenia związane ze zmianami klimatu oraz odporności na klęski żywiołowe; w tym:</w:t>
            </w:r>
          </w:p>
          <w:p w14:paraId="68BB7E4A"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w trakcie przygotowywania projektu przeprowadzono ocenę zagrożeń wynikających ze zmian klimatycznych lub kontrolę podatności na te zagrożenia (np. ryzyko powodzi, podtopień, ekstremalnych temperatur, burz, gradu i wiatru, osunięć ziemi)? W zakresie zagrożenia powodziowego należy spozycjonować inwestycję na tle aktualnych dokumentów planistycznych w zakresie zarządzania ryzykiem powodziowym. Infrastruktura zlokalizowana na obszarach zagrożonych powodzią powinna być zaprojektowana w sposób, który uwzględnia zagrożenie i ryzyko w rozumieniu dyrektywy 2007/60/WE.</w:t>
            </w:r>
          </w:p>
          <w:p w14:paraId="7BE8C6E7"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w ramach prowadzonych prac nad przygotowaniem projektu, w tym związanych z wydaniem decyzji o środowiskowych uwarunkowaniach, uwzględniono kwestie związane ze zmianami klimatu?</w:t>
            </w:r>
          </w:p>
          <w:p w14:paraId="2C238CF2"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zmiany klimatu wpłynęły na lokalizację inwestycji?</w:t>
            </w:r>
          </w:p>
          <w:p w14:paraId="6AE2F1A9"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inwestycja w połączeniu ze zmianami klimatu będzie miała jakikolwiek pozytywny lub negatywny wpływ na otoczenie?</w:t>
            </w:r>
          </w:p>
          <w:p w14:paraId="1F5DC0C1"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jakie rozwiązania przyjęto w ramach projektu w celu zapewnienia jego odporności na bieżącą zmienność klimatu i przyszłe zmiany klimatu?</w:t>
            </w:r>
          </w:p>
          <w:p w14:paraId="6AB8765D" w14:textId="77777777" w:rsidR="00F10BAD" w:rsidRPr="00663C34" w:rsidRDefault="00F10BAD" w:rsidP="004D06AC">
            <w:pPr>
              <w:spacing w:after="60" w:line="360" w:lineRule="auto"/>
              <w:ind w:left="22" w:firstLine="284"/>
              <w:jc w:val="left"/>
              <w:rPr>
                <w:rFonts w:asciiTheme="minorHAnsi" w:hAnsiTheme="minorHAnsi" w:cstheme="minorHAnsi"/>
                <w:iCs/>
                <w:sz w:val="24"/>
                <w:szCs w:val="24"/>
              </w:rPr>
            </w:pPr>
            <w:r w:rsidRPr="00663C34">
              <w:rPr>
                <w:rFonts w:asciiTheme="minorHAnsi" w:hAnsiTheme="minorHAnsi" w:cstheme="minorHAnsi"/>
                <w:iCs/>
                <w:sz w:val="24"/>
                <w:szCs w:val="24"/>
              </w:rPr>
              <w:t xml:space="preserve">Należy przeprowadzić analizę podatności oraz odporności przedsięwzięcia na zmiany klimatu, a także analizę i selekcję opcji adaptacyjnych (w nawiązaniu do analizy opcji opisanej w pkt 4 SW)  i na tej podstawie wykazać w jaki sposób projekt jest zgodny z </w:t>
            </w:r>
            <w:r w:rsidRPr="00663C34">
              <w:rPr>
                <w:rFonts w:asciiTheme="minorHAnsi" w:hAnsiTheme="minorHAnsi" w:cstheme="minorHAnsi"/>
                <w:iCs/>
                <w:sz w:val="24"/>
                <w:szCs w:val="24"/>
              </w:rPr>
              <w:lastRenderedPageBreak/>
              <w:t>art. 73 ust. 2 lit. j) rozporządzenia 2021/1060, tzn. czy inwestycja w infrastrukturę o przewidywanej trwałości wynoszącej co najmniej pięć lat przewidziana w ramach projektu jest odporna na zmiany klimatu, tzn. na klimat zmieniony w tym okresie. Celowym jest wykazać, że przedmiotowa infrastruktura będzie odporna na zmieniony klimat w całym cyklu jej życia, przy założeniu akceptowalnego dla niej poziomu ryzyka w warunkach zmienionego i zmieniającego się klimatu, które wpływają i będą postępująco wpływać na infrastrukturę, najlepiej na podstawie VI Raportu IPCC  (dla infrastruktury krytycznej rekomendujemy scenariusz IPCC z podwyższoną emisją gazów cieplarnianych wobec rosnącego wykorzystania paliw kopalnych przez główne gospodarki świata). Komisja Europejska, rozpoczynając perspektywę 2021-2027, wstępne rekomendacje w tym zakresie oparła na V Raporcie IPCC w Wytycznych technicznych dotyczących weryfikacji infrastruktury pod względem wpływu na klimat w latach 2021–2027 (2021/C 373/01), ale zaleciła w nich skorzystanie z przygotowywanego wówczas VI Raportu IPCC (</w:t>
            </w:r>
            <w:hyperlink r:id="rId17" w:history="1">
              <w:r w:rsidRPr="00663C34">
                <w:rPr>
                  <w:rStyle w:val="Hipercze"/>
                  <w:rFonts w:asciiTheme="minorHAnsi" w:hAnsiTheme="minorHAnsi" w:cstheme="minorHAnsi"/>
                  <w:sz w:val="24"/>
                  <w:szCs w:val="24"/>
                </w:rPr>
                <w:t>https://www.ipcc.ch/report/sixth-assessment-report-cycle/</w:t>
              </w:r>
            </w:hyperlink>
            <w:r w:rsidRPr="00663C34">
              <w:rPr>
                <w:rFonts w:asciiTheme="minorHAnsi" w:hAnsiTheme="minorHAnsi" w:cstheme="minorHAnsi"/>
                <w:sz w:val="24"/>
                <w:szCs w:val="24"/>
              </w:rPr>
              <w:t>)</w:t>
            </w:r>
            <w:r w:rsidRPr="00663C34">
              <w:rPr>
                <w:rFonts w:asciiTheme="minorHAnsi" w:hAnsiTheme="minorHAnsi" w:cstheme="minorHAnsi"/>
                <w:iCs/>
                <w:sz w:val="24"/>
                <w:szCs w:val="24"/>
              </w:rPr>
              <w:t>. Wytyczne KE zalecają stosowanie scenariusza RCP 6.0 lub RCP 8.5 do badania preselekcyjnego (screeningu) w ramach oceny odporności na klimat. Do celów szczegółowej analizy zalecono scenariusz RCP 4.5 dla projektów o żywotności do 2060 r. oraz tych, które są wystarczająco elastyczne, aby zwiększyć poziom odporności na zmianę klimatu w okresie ich życia w razie potrzeby (na przykład stopniowe podwyższanie wałów powodziowych).  W przypadku projektów o dłuższej żywotności, a także tych, których nie można zmodernizować w trakcie ich eksploatacji, zalecono rozważenie scenariusza RCP 8.5. Informacje na temat prognoz klimatycznych dla Polski dostępne są na portalu KLIMADA 2.0 (</w:t>
            </w:r>
            <w:r w:rsidRPr="00663C34">
              <w:rPr>
                <w:rFonts w:asciiTheme="minorHAnsi" w:hAnsiTheme="minorHAnsi" w:cstheme="minorHAnsi"/>
                <w:sz w:val="24"/>
                <w:szCs w:val="24"/>
              </w:rPr>
              <w:t>https://klimada2.ios.gov.pl/)</w:t>
            </w:r>
            <w:r w:rsidRPr="00663C34">
              <w:rPr>
                <w:rFonts w:asciiTheme="minorHAnsi" w:hAnsiTheme="minorHAnsi" w:cstheme="minorHAnsi"/>
                <w:iCs/>
                <w:sz w:val="24"/>
                <w:szCs w:val="24"/>
              </w:rPr>
              <w:t xml:space="preserve"> . Mając na uwadze powyższe zalecenia, we wnioskach składanych przed opublikowaniem szczegółowych projekcji scenariuszy VI Raportu dla Polski, należy korzystać z V Raportu, dla celów screeningu biorąc pod uwagę scenariusz RCP8, a dla szczegółowej analizy - RCP4.5 lub RCP8, zależnie od adaptacyjnej elastyczności infrastruktury. Jednak w obu przypadkach rekomendowane jest dodanie krótkiej oceny funkcjonalności tej </w:t>
            </w:r>
            <w:r w:rsidRPr="00663C34">
              <w:rPr>
                <w:rFonts w:asciiTheme="minorHAnsi" w:hAnsiTheme="minorHAnsi" w:cstheme="minorHAnsi"/>
                <w:iCs/>
                <w:sz w:val="24"/>
                <w:szCs w:val="24"/>
              </w:rPr>
              <w:lastRenderedPageBreak/>
              <w:t>infrastruktury przy odpowiednich scenariuszach VI Raportu IPCC, jako uwzględnienie zaleceń KE.</w:t>
            </w:r>
          </w:p>
          <w:p w14:paraId="41A1CE36" w14:textId="77777777" w:rsidR="00F10BAD" w:rsidRPr="00663C34" w:rsidRDefault="00F10BAD" w:rsidP="004D06AC">
            <w:pPr>
              <w:pStyle w:val="Tekstkomentarza"/>
              <w:spacing w:line="360" w:lineRule="auto"/>
              <w:ind w:left="22" w:firstLine="284"/>
              <w:jc w:val="left"/>
              <w:rPr>
                <w:rFonts w:asciiTheme="minorHAnsi" w:hAnsiTheme="minorHAnsi" w:cstheme="minorHAnsi"/>
                <w:iCs/>
                <w:sz w:val="24"/>
                <w:szCs w:val="24"/>
              </w:rPr>
            </w:pPr>
            <w:r w:rsidRPr="00663C34">
              <w:rPr>
                <w:rFonts w:asciiTheme="minorHAnsi" w:hAnsiTheme="minorHAnsi" w:cstheme="minorHAnsi"/>
                <w:iCs/>
                <w:sz w:val="24"/>
                <w:szCs w:val="24"/>
              </w:rPr>
              <w:t xml:space="preserve">W analizie można wykorzystać </w:t>
            </w:r>
            <w:r w:rsidRPr="00663C34">
              <w:rPr>
                <w:rFonts w:asciiTheme="minorHAnsi" w:hAnsiTheme="minorHAnsi" w:cstheme="minorHAnsi"/>
                <w:i/>
                <w:iCs/>
                <w:sz w:val="24"/>
                <w:szCs w:val="24"/>
              </w:rPr>
              <w:t>Poradnik przygotowania inwestycji z uwzględnieniem zmian klimatu, ich łagodzenia i przystosowania do tych zmian oraz odporności na klęski żywiołowe</w:t>
            </w:r>
            <w:r w:rsidRPr="00663C34">
              <w:rPr>
                <w:rFonts w:asciiTheme="minorHAnsi" w:hAnsiTheme="minorHAnsi" w:cstheme="minorHAnsi"/>
                <w:iCs/>
                <w:sz w:val="24"/>
                <w:szCs w:val="24"/>
              </w:rPr>
              <w:t xml:space="preserve"> </w:t>
            </w:r>
            <w:r w:rsidR="00A336F1" w:rsidRPr="00573FCD">
              <w:rPr>
                <w:rFonts w:asciiTheme="minorHAnsi" w:hAnsiTheme="minorHAnsi" w:cstheme="minorHAnsi"/>
                <w:iCs/>
                <w:sz w:val="24"/>
                <w:szCs w:val="24"/>
              </w:rPr>
              <w:t xml:space="preserve">W kontekście oceny oddziaływania na środowisko można również skorzystać z </w:t>
            </w:r>
            <w:r w:rsidRPr="00573FCD">
              <w:rPr>
                <w:rFonts w:asciiTheme="minorHAnsi" w:hAnsiTheme="minorHAnsi" w:cstheme="minorHAnsi"/>
                <w:iCs/>
                <w:sz w:val="24"/>
                <w:szCs w:val="24"/>
              </w:rPr>
              <w:t>podręcznik</w:t>
            </w:r>
            <w:r w:rsidR="00A336F1" w:rsidRPr="00573FCD">
              <w:rPr>
                <w:rFonts w:asciiTheme="minorHAnsi" w:hAnsiTheme="minorHAnsi" w:cstheme="minorHAnsi"/>
                <w:iCs/>
                <w:sz w:val="24"/>
                <w:szCs w:val="24"/>
              </w:rPr>
              <w:t>a</w:t>
            </w:r>
            <w:r w:rsidRPr="00573FCD">
              <w:rPr>
                <w:rFonts w:asciiTheme="minorHAnsi" w:hAnsiTheme="minorHAnsi" w:cstheme="minorHAnsi"/>
                <w:iCs/>
                <w:sz w:val="24"/>
                <w:szCs w:val="24"/>
              </w:rPr>
              <w:t xml:space="preserve"> Zmi</w:t>
            </w:r>
            <w:r w:rsidRPr="00573FCD">
              <w:rPr>
                <w:rFonts w:asciiTheme="minorHAnsi" w:eastAsia="Segoe UI" w:hAnsiTheme="minorHAnsi" w:cstheme="minorHAnsi"/>
                <w:color w:val="333333"/>
                <w:sz w:val="24"/>
                <w:szCs w:val="24"/>
              </w:rPr>
              <w:t xml:space="preserve">any klimatu i adaptacja do zmian klimatu w ocenach-oddziaływania na środowisko </w:t>
            </w:r>
            <w:hyperlink r:id="rId18" w:history="1">
              <w:r w:rsidRPr="00663C34">
                <w:rPr>
                  <w:rStyle w:val="Hipercze"/>
                  <w:rFonts w:asciiTheme="minorHAnsi" w:hAnsiTheme="minorHAnsi" w:cstheme="minorHAnsi"/>
                  <w:sz w:val="24"/>
                  <w:szCs w:val="24"/>
                </w:rPr>
                <w:t>https://klimada2.ios.gov.pl/wp-content/uploads/2022/12/IOS-PIB_Zmiany-klimatu-i-adaptacja-do-zmian-klimatu-w-ocenach-oddzialywania-na-srodowisko.-PODRECZNIK-1-skompresowany.pdf</w:t>
              </w:r>
            </w:hyperlink>
            <w:r w:rsidRPr="00663C34">
              <w:rPr>
                <w:rFonts w:asciiTheme="minorHAnsi" w:hAnsiTheme="minorHAnsi" w:cstheme="minorHAnsi"/>
                <w:sz w:val="24"/>
                <w:szCs w:val="24"/>
              </w:rPr>
              <w:t xml:space="preserve">) </w:t>
            </w:r>
            <w:r w:rsidRPr="00663C34">
              <w:rPr>
                <w:rFonts w:asciiTheme="minorHAnsi" w:eastAsia="Segoe UI" w:hAnsiTheme="minorHAnsi" w:cstheme="minorHAnsi"/>
                <w:color w:val="333333"/>
                <w:sz w:val="24"/>
                <w:szCs w:val="24"/>
              </w:rPr>
              <w:t xml:space="preserve">oraz </w:t>
            </w:r>
            <w:r w:rsidRPr="00663C34">
              <w:rPr>
                <w:rFonts w:asciiTheme="minorHAnsi" w:hAnsiTheme="minorHAnsi" w:cstheme="minorHAnsi"/>
                <w:i/>
                <w:iCs/>
                <w:sz w:val="24"/>
                <w:szCs w:val="24"/>
              </w:rPr>
              <w:t>Wytyczne techniczne KE</w:t>
            </w:r>
            <w:r w:rsidRPr="00663C34">
              <w:rPr>
                <w:rFonts w:asciiTheme="minorHAnsi" w:hAnsiTheme="minorHAnsi" w:cstheme="minorHAnsi"/>
                <w:iCs/>
                <w:sz w:val="24"/>
                <w:szCs w:val="24"/>
              </w:rPr>
              <w:t xml:space="preserve"> (</w:t>
            </w:r>
            <w:hyperlink r:id="rId19" w:history="1">
              <w:r w:rsidRPr="00663C34">
                <w:rPr>
                  <w:rStyle w:val="Hipercze"/>
                  <w:rFonts w:asciiTheme="minorHAnsi" w:hAnsiTheme="minorHAnsi" w:cstheme="minorHAnsi"/>
                  <w:sz w:val="24"/>
                  <w:szCs w:val="24"/>
                </w:rPr>
                <w:t>https://eur-lex.europa.eu/legal-content/PL/TXT/HTML/?uri=OJ:C:2021:373:FULL&amp;from=EN</w:t>
              </w:r>
            </w:hyperlink>
            <w:r w:rsidRPr="00663C34">
              <w:rPr>
                <w:rFonts w:asciiTheme="minorHAnsi" w:hAnsiTheme="minorHAnsi" w:cstheme="minorHAnsi"/>
                <w:iCs/>
                <w:sz w:val="24"/>
                <w:szCs w:val="24"/>
              </w:rPr>
              <w:t>)</w:t>
            </w:r>
          </w:p>
        </w:tc>
      </w:tr>
      <w:tr w:rsidR="00F10BAD" w:rsidRPr="00663C34" w14:paraId="0B963CF3" w14:textId="77777777" w:rsidTr="000B6006">
        <w:tc>
          <w:tcPr>
            <w:tcW w:w="8786" w:type="dxa"/>
          </w:tcPr>
          <w:p w14:paraId="3E894F31" w14:textId="77777777" w:rsidR="00F10BAD" w:rsidRPr="00663C34" w:rsidRDefault="00F10BAD" w:rsidP="004D06AC">
            <w:pPr>
              <w:spacing w:after="60" w:line="360" w:lineRule="auto"/>
              <w:ind w:left="589" w:hanging="567"/>
              <w:jc w:val="left"/>
              <w:rPr>
                <w:rFonts w:asciiTheme="minorHAnsi" w:hAnsiTheme="minorHAnsi" w:cstheme="minorHAnsi"/>
                <w:b/>
                <w:sz w:val="24"/>
                <w:szCs w:val="24"/>
              </w:rPr>
            </w:pPr>
          </w:p>
          <w:p w14:paraId="34AFDA27" w14:textId="77777777" w:rsidR="00F10BAD" w:rsidRPr="00573FCD" w:rsidRDefault="00F10BAD" w:rsidP="004D06AC">
            <w:pPr>
              <w:spacing w:after="60" w:line="360" w:lineRule="auto"/>
              <w:ind w:left="589" w:hanging="567"/>
              <w:jc w:val="left"/>
              <w:rPr>
                <w:rFonts w:asciiTheme="minorHAnsi" w:hAnsiTheme="minorHAnsi" w:cstheme="minorHAnsi"/>
                <w:b/>
                <w:sz w:val="24"/>
                <w:szCs w:val="24"/>
              </w:rPr>
            </w:pPr>
            <w:r w:rsidRPr="00663C34">
              <w:rPr>
                <w:rFonts w:asciiTheme="minorHAnsi" w:hAnsiTheme="minorHAnsi" w:cstheme="minorHAnsi"/>
                <w:b/>
                <w:sz w:val="24"/>
                <w:szCs w:val="24"/>
              </w:rPr>
              <w:t xml:space="preserve">7.4.3. Zgodność projektu z celem środowiskowym gospodarki o obiegu zamkniętym, ochrony przyrody </w:t>
            </w:r>
          </w:p>
          <w:p w14:paraId="5950CB5B" w14:textId="77777777" w:rsidR="00F10BAD" w:rsidRPr="00573FCD" w:rsidRDefault="00F10BAD" w:rsidP="004D06AC">
            <w:pPr>
              <w:spacing w:after="60" w:line="360" w:lineRule="auto"/>
              <w:ind w:left="589" w:hanging="567"/>
              <w:jc w:val="left"/>
              <w:rPr>
                <w:rFonts w:asciiTheme="minorHAnsi" w:hAnsiTheme="minorHAnsi" w:cstheme="minorHAnsi"/>
                <w:b/>
                <w:sz w:val="24"/>
                <w:szCs w:val="24"/>
              </w:rPr>
            </w:pPr>
          </w:p>
        </w:tc>
      </w:tr>
      <w:tr w:rsidR="00F10BAD" w:rsidRPr="00663C34" w14:paraId="7C1DF12F" w14:textId="77777777" w:rsidTr="000B6006">
        <w:tc>
          <w:tcPr>
            <w:tcW w:w="8786" w:type="dxa"/>
          </w:tcPr>
          <w:p w14:paraId="1DACF66B" w14:textId="77777777" w:rsidR="00F10BAD" w:rsidRPr="00663C34" w:rsidRDefault="00F10BAD" w:rsidP="004D06AC">
            <w:pPr>
              <w:spacing w:after="60" w:line="360" w:lineRule="auto"/>
              <w:ind w:left="589" w:hanging="567"/>
              <w:jc w:val="left"/>
              <w:rPr>
                <w:rFonts w:asciiTheme="minorHAnsi" w:hAnsiTheme="minorHAnsi" w:cstheme="minorHAnsi"/>
                <w:b/>
                <w:sz w:val="24"/>
                <w:szCs w:val="24"/>
              </w:rPr>
            </w:pPr>
          </w:p>
          <w:p w14:paraId="0F762CEF" w14:textId="77777777"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Należy wskazać</w:t>
            </w:r>
            <w:r w:rsidR="00D16CA3" w:rsidRPr="00663C34">
              <w:rPr>
                <w:rFonts w:asciiTheme="minorHAnsi" w:hAnsiTheme="minorHAnsi" w:cstheme="minorHAnsi"/>
                <w:sz w:val="24"/>
                <w:szCs w:val="24"/>
              </w:rPr>
              <w:t>,</w:t>
            </w:r>
            <w:r w:rsidRPr="00663C34">
              <w:rPr>
                <w:rFonts w:asciiTheme="minorHAnsi" w:hAnsiTheme="minorHAnsi" w:cstheme="minorHAnsi"/>
                <w:sz w:val="24"/>
                <w:szCs w:val="24"/>
              </w:rPr>
              <w:t xml:space="preserve"> czy w projekcie zostały zastosowane rozwiązania w zakresie gospodarki o obiegu zamkniętym (w tym m.in. wykorzystanie wody szarej, ścieków oczyszczonych, ponownego wykorzystania produktów i materiałów, zapobiegania wytwarzaniu odpadów, minimalizacji ilości wytwarzanych odpadów, efektywności energetycznej i użycia energii ze źródeł odnawialnych), w zakresie ochrony, promowania i przywracania zdrowych ekosystemów, zielonej oraz niebieskiej infrastruktury i rozwiązań opartych   na rodzimych zasobach przyrody. Krótki opis odporności danego rozwiązania GOZ na zmiany klimatu należy oprzeć na analizie adaptacyjnej z punktu 7.4.2. </w:t>
            </w:r>
          </w:p>
          <w:p w14:paraId="43A679EE" w14:textId="77777777"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Należy podać, czy w ramach projektu zostały zastosowane rozwiązania:</w:t>
            </w:r>
          </w:p>
          <w:p w14:paraId="64A086A3" w14:textId="77777777"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lastRenderedPageBreak/>
              <w:t>- w zakresie ochrony przyrody (w tym zachowanie istniejących drzew i terenów zielonych oraz różnorodności biologicznej);</w:t>
            </w:r>
          </w:p>
          <w:p w14:paraId="7D59F99F" w14:textId="77777777"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 zostały zastosowane elementy w zakresie poprawy efektywności energetycznej i OZE;</w:t>
            </w:r>
          </w:p>
          <w:p w14:paraId="7FCA43DE" w14:textId="77777777"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 dodatkowe nasadzenia drzew i krzewów na terenie realizacji projektu ponad te</w:t>
            </w:r>
            <w:r w:rsidR="00D16CA3" w:rsidRPr="00663C34">
              <w:rPr>
                <w:rFonts w:asciiTheme="minorHAnsi" w:hAnsiTheme="minorHAnsi" w:cstheme="minorHAnsi"/>
                <w:sz w:val="24"/>
                <w:szCs w:val="24"/>
              </w:rPr>
              <w:t>,</w:t>
            </w:r>
            <w:r w:rsidRPr="00663C34">
              <w:rPr>
                <w:rFonts w:asciiTheme="minorHAnsi" w:hAnsiTheme="minorHAnsi" w:cstheme="minorHAnsi"/>
                <w:sz w:val="24"/>
                <w:szCs w:val="24"/>
              </w:rPr>
              <w:t xml:space="preserve"> wynikające z rozstrzygnięć administracyjnych.</w:t>
            </w:r>
          </w:p>
          <w:p w14:paraId="0D9A8646" w14:textId="77777777" w:rsidR="009977A3" w:rsidRPr="00663C34" w:rsidRDefault="009977A3" w:rsidP="004D06AC">
            <w:pPr>
              <w:tabs>
                <w:tab w:val="left" w:pos="0"/>
              </w:tabs>
              <w:spacing w:before="120" w:after="120" w:line="360" w:lineRule="auto"/>
              <w:ind w:left="0" w:firstLine="306"/>
              <w:jc w:val="left"/>
              <w:rPr>
                <w:rFonts w:asciiTheme="minorHAnsi" w:hAnsiTheme="minorHAnsi" w:cstheme="minorHAnsi"/>
                <w:sz w:val="24"/>
                <w:szCs w:val="24"/>
              </w:rPr>
            </w:pPr>
          </w:p>
        </w:tc>
      </w:tr>
      <w:tr w:rsidR="00F10BAD" w:rsidRPr="00663C34" w14:paraId="3840BBEC" w14:textId="77777777" w:rsidTr="000B6006">
        <w:tc>
          <w:tcPr>
            <w:tcW w:w="8786" w:type="dxa"/>
          </w:tcPr>
          <w:p w14:paraId="23BA9C66" w14:textId="77777777" w:rsidR="00F10BAD" w:rsidRPr="00663C34" w:rsidRDefault="00F10BAD" w:rsidP="004D06AC">
            <w:pPr>
              <w:spacing w:after="60" w:line="360" w:lineRule="auto"/>
              <w:ind w:left="589" w:hanging="609"/>
              <w:jc w:val="left"/>
              <w:rPr>
                <w:rFonts w:asciiTheme="minorHAnsi" w:hAnsiTheme="minorHAnsi" w:cstheme="minorHAnsi"/>
                <w:b/>
                <w:sz w:val="24"/>
                <w:szCs w:val="24"/>
              </w:rPr>
            </w:pPr>
          </w:p>
          <w:p w14:paraId="490EC680" w14:textId="77777777" w:rsidR="00F10BAD" w:rsidRPr="00663C34" w:rsidRDefault="00F10BAD" w:rsidP="004D06AC">
            <w:pPr>
              <w:spacing w:after="60" w:line="360" w:lineRule="auto"/>
              <w:ind w:left="589" w:hanging="609"/>
              <w:jc w:val="left"/>
              <w:rPr>
                <w:rFonts w:asciiTheme="minorHAnsi" w:hAnsiTheme="minorHAnsi" w:cstheme="minorHAnsi"/>
                <w:sz w:val="24"/>
                <w:szCs w:val="24"/>
              </w:rPr>
            </w:pPr>
            <w:r w:rsidRPr="00663C34">
              <w:rPr>
                <w:rFonts w:asciiTheme="minorHAnsi" w:hAnsiTheme="minorHAnsi" w:cstheme="minorHAnsi"/>
                <w:b/>
                <w:sz w:val="24"/>
                <w:szCs w:val="24"/>
              </w:rPr>
              <w:t xml:space="preserve">7.5.1. </w:t>
            </w:r>
            <w:r w:rsidRPr="00663C34">
              <w:rPr>
                <w:rFonts w:asciiTheme="minorHAnsi" w:eastAsia="Arial" w:hAnsiTheme="minorHAnsi" w:cstheme="minorHAnsi"/>
                <w:b/>
                <w:sz w:val="24"/>
                <w:szCs w:val="24"/>
              </w:rPr>
              <w:t xml:space="preserve">Strategiczna ocena oddziaływania na środowisko </w:t>
            </w:r>
            <w:r w:rsidRPr="00663C34">
              <w:rPr>
                <w:rFonts w:asciiTheme="minorHAnsi" w:hAnsiTheme="minorHAnsi" w:cstheme="minorHAnsi"/>
                <w:b/>
                <w:sz w:val="24"/>
                <w:szCs w:val="24"/>
              </w:rPr>
              <w:t>(zgodnie z Dyrektywą 2001/42/WE) planów i programów, z których wynika realizacja przedsięwzięcia.</w:t>
            </w:r>
            <w:r w:rsidRPr="00663C34">
              <w:rPr>
                <w:rFonts w:asciiTheme="minorHAnsi" w:hAnsiTheme="minorHAnsi" w:cstheme="minorHAnsi"/>
                <w:sz w:val="24"/>
                <w:szCs w:val="24"/>
              </w:rPr>
              <w:t xml:space="preserve"> </w:t>
            </w:r>
          </w:p>
          <w:p w14:paraId="56E20759" w14:textId="77777777" w:rsidR="00F10BAD" w:rsidRPr="00663C34" w:rsidRDefault="00F10BAD" w:rsidP="004D06AC">
            <w:pPr>
              <w:spacing w:after="60" w:line="360" w:lineRule="auto"/>
              <w:ind w:left="589" w:hanging="567"/>
              <w:jc w:val="left"/>
              <w:rPr>
                <w:rFonts w:asciiTheme="minorHAnsi" w:hAnsiTheme="minorHAnsi" w:cstheme="minorHAnsi"/>
                <w:b/>
                <w:sz w:val="24"/>
                <w:szCs w:val="24"/>
              </w:rPr>
            </w:pPr>
          </w:p>
        </w:tc>
      </w:tr>
      <w:tr w:rsidR="00F10BAD" w:rsidRPr="00E26792" w14:paraId="4CA90D72" w14:textId="77777777" w:rsidTr="000B6006">
        <w:tc>
          <w:tcPr>
            <w:tcW w:w="8786" w:type="dxa"/>
          </w:tcPr>
          <w:p w14:paraId="2676175D"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Należy wskazać, które przedsięwzięcia w ramach projektu wymagały przeprowadzenia strategicznej oceny oddziaływania na środowisko.</w:t>
            </w:r>
          </w:p>
          <w:p w14:paraId="1B6B2154"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Postępowanie w sprawie oceny oddziaływania skutków realizacji niektórych planów i programów na środowisko, czyli tzw. strategiczna ocena oddziaływania na środowisko (SOOŚ), uregulowane jest w dziale “IV Strategiczna ocena oddziaływania na środowisko” ustawy ooś. SOOŚ obejmuje w szczególności:</w:t>
            </w:r>
          </w:p>
          <w:p w14:paraId="77EA657C"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a) uzgodnienie stopnia szczegółowości informacji zawartych w prognozie oddziaływania na środowisko,</w:t>
            </w:r>
          </w:p>
          <w:p w14:paraId="76443B4F"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b) sporządzenie prognozy oddziaływania na środowisko,</w:t>
            </w:r>
          </w:p>
          <w:p w14:paraId="32A429E1"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c) uzyskanie wymaganych ustawą opinii,</w:t>
            </w:r>
          </w:p>
          <w:p w14:paraId="5EE77108"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d) zapewnienie możliwości udziału społeczeństwa w postępowaniu.</w:t>
            </w:r>
          </w:p>
          <w:p w14:paraId="6FE82701" w14:textId="77777777" w:rsidR="00D16CA3" w:rsidRPr="00663C34" w:rsidRDefault="00D16CA3" w:rsidP="004D06AC">
            <w:pPr>
              <w:spacing w:line="360" w:lineRule="auto"/>
              <w:ind w:left="22" w:firstLine="284"/>
              <w:jc w:val="left"/>
              <w:rPr>
                <w:rFonts w:asciiTheme="minorHAnsi" w:hAnsiTheme="minorHAnsi" w:cstheme="minorHAnsi"/>
                <w:color w:val="auto"/>
                <w:sz w:val="24"/>
                <w:szCs w:val="24"/>
              </w:rPr>
            </w:pPr>
          </w:p>
          <w:p w14:paraId="382D4F2B"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Do projektów wymagających przeprowadzenia SOOŚ zaliczamy m. in.:</w:t>
            </w:r>
          </w:p>
          <w:p w14:paraId="3D42FD90"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 xml:space="preserve">- studium uwarunkowań i kierunków zagospodarowania przestrzennego gminy oraz planu zagospodarowania przestrzennego, wyznaczający ramy dla późniejszej realizacji </w:t>
            </w:r>
            <w:r w:rsidRPr="00663C34">
              <w:rPr>
                <w:rFonts w:asciiTheme="minorHAnsi" w:hAnsiTheme="minorHAnsi" w:cstheme="minorHAnsi"/>
                <w:color w:val="auto"/>
                <w:sz w:val="24"/>
                <w:szCs w:val="24"/>
              </w:rPr>
              <w:lastRenderedPageBreak/>
              <w:t>przedsięwzięć mogących znacząco oddziaływać na środowisko, a także koncepcji rozwoju kraju, strategii rozwoju, programu, polityki publicznej i dokumentu programowego, z zakresu polityki rozwoju, wyznaczający ramy dla późniejszej realizacji przedsięwzięć mogących znacząco oddziaływać na środowisko;</w:t>
            </w:r>
          </w:p>
          <w:p w14:paraId="4E064817"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 polityki, strategii, planu i programu w dziedzinie przemysłu, energetyki, transportu, telekomunikacji, gospodarki wodnej, gospodarki odpadami, leśnictwa, rolnictwa, rybołówstwa, turystyki i wykorzystywania terenu, opracowywany lub przyjmowany przez organy administracji, wyznaczający ramy dla późniejszej realizacji przedsięwzięć mogących znacząco oddziaływać na środowisko;</w:t>
            </w:r>
          </w:p>
          <w:p w14:paraId="62087ED5"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 polityki, strategii, planu i programu innego niż wymienione w tiret 1 i 2, którego realizacja może spowodować znaczące oddziaływanie na obszar Natura 2000, jeżeli nie jest on bezpośrednio związany z ochroną obszaru Natura 2000 lub nie wynika z tej ochrony.</w:t>
            </w:r>
          </w:p>
          <w:p w14:paraId="7AF6A178" w14:textId="77777777" w:rsidR="00F10BAD" w:rsidRPr="004D06AC"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Daną politykę, strategię, plan lub program kwalifikuje się do poddania procedurze oceny według kryteriów określonych w ustawie ooś (m.in..: charakter działań przewidzianych w dokumentach, rodzaj i skalę oddziaływania na środowisko, cechy obszaru objętego oddziaływaniem na środowisko). Odstąpienie od oceny wymaga wyjaśnienia, wskazującego okoliczności wyłączające obowiązek przeprowadzenia SOOŚ dla danego planu lub programu, na podstawie ustawy ooś.</w:t>
            </w:r>
          </w:p>
          <w:p w14:paraId="629D6E9B" w14:textId="77777777" w:rsidR="009977A3" w:rsidRPr="004D06AC" w:rsidRDefault="009977A3" w:rsidP="004D06AC">
            <w:pPr>
              <w:spacing w:line="360" w:lineRule="auto"/>
              <w:ind w:left="22" w:firstLine="284"/>
              <w:jc w:val="left"/>
              <w:rPr>
                <w:rFonts w:asciiTheme="minorHAnsi" w:hAnsiTheme="minorHAnsi" w:cstheme="minorHAnsi"/>
                <w:strike/>
                <w:color w:val="auto"/>
                <w:sz w:val="24"/>
                <w:szCs w:val="24"/>
              </w:rPr>
            </w:pPr>
          </w:p>
        </w:tc>
      </w:tr>
    </w:tbl>
    <w:p w14:paraId="0C759FCA" w14:textId="77777777" w:rsidR="00653625" w:rsidRPr="004D06AC" w:rsidRDefault="00653625" w:rsidP="004D06AC">
      <w:pPr>
        <w:spacing w:after="60" w:line="360" w:lineRule="auto"/>
        <w:ind w:left="0" w:firstLine="0"/>
        <w:jc w:val="left"/>
        <w:rPr>
          <w:rFonts w:asciiTheme="minorHAnsi" w:hAnsiTheme="minorHAnsi" w:cstheme="minorHAnsi"/>
          <w:b/>
          <w:sz w:val="24"/>
          <w:szCs w:val="24"/>
        </w:rPr>
      </w:pPr>
    </w:p>
    <w:sectPr w:rsidR="00653625" w:rsidRPr="004D06AC" w:rsidSect="00F15F47">
      <w:headerReference w:type="even" r:id="rId20"/>
      <w:headerReference w:type="default" r:id="rId21"/>
      <w:footerReference w:type="even" r:id="rId22"/>
      <w:footerReference w:type="default" r:id="rId23"/>
      <w:headerReference w:type="first" r:id="rId24"/>
      <w:footerReference w:type="first" r:id="rId25"/>
      <w:pgSz w:w="12240" w:h="15840"/>
      <w:pgMar w:top="1125" w:right="1591" w:bottom="1247" w:left="1853" w:header="708" w:footer="68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A4B9F6" w14:textId="77777777" w:rsidR="00E63023" w:rsidRDefault="00E63023">
      <w:pPr>
        <w:spacing w:after="0" w:line="240" w:lineRule="auto"/>
      </w:pPr>
      <w:r>
        <w:separator/>
      </w:r>
    </w:p>
  </w:endnote>
  <w:endnote w:type="continuationSeparator" w:id="0">
    <w:p w14:paraId="08DC008A" w14:textId="77777777" w:rsidR="00E63023" w:rsidRDefault="00E63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DF5E4" w14:textId="77777777" w:rsidR="004170C7" w:rsidRDefault="002B5A4C">
    <w:pPr>
      <w:tabs>
        <w:tab w:val="right" w:pos="8796"/>
      </w:tabs>
      <w:spacing w:after="0" w:line="259" w:lineRule="auto"/>
      <w:ind w:left="0" w:firstLine="0"/>
      <w:jc w:val="left"/>
    </w:pPr>
    <w:r>
      <w:rPr>
        <w:sz w:val="19"/>
      </w:rPr>
      <w:tab/>
    </w:r>
    <w:r w:rsidR="00F15F47">
      <w:fldChar w:fldCharType="begin"/>
    </w:r>
    <w:r>
      <w:instrText xml:space="preserve"> PAGE   \* MERGEFORMAT </w:instrText>
    </w:r>
    <w:r w:rsidR="00F15F47">
      <w:fldChar w:fldCharType="separate"/>
    </w:r>
    <w:r>
      <w:rPr>
        <w:sz w:val="19"/>
      </w:rPr>
      <w:t>1</w:t>
    </w:r>
    <w:r w:rsidR="00F15F47">
      <w:rPr>
        <w:sz w:val="19"/>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9192F" w14:textId="77777777" w:rsidR="004170C7" w:rsidRDefault="002B5A4C">
    <w:pPr>
      <w:tabs>
        <w:tab w:val="right" w:pos="8796"/>
      </w:tabs>
      <w:spacing w:after="0" w:line="259" w:lineRule="auto"/>
      <w:ind w:left="0" w:firstLine="0"/>
      <w:jc w:val="left"/>
    </w:pPr>
    <w:r>
      <w:rPr>
        <w:sz w:val="19"/>
      </w:rPr>
      <w:tab/>
    </w:r>
    <w:r w:rsidR="00F15F47">
      <w:fldChar w:fldCharType="begin"/>
    </w:r>
    <w:r>
      <w:instrText xml:space="preserve"> PAGE   \* MERGEFORMAT </w:instrText>
    </w:r>
    <w:r w:rsidR="00F15F47">
      <w:fldChar w:fldCharType="separate"/>
    </w:r>
    <w:r w:rsidR="00D4392E" w:rsidRPr="00D4392E">
      <w:rPr>
        <w:noProof/>
        <w:sz w:val="19"/>
      </w:rPr>
      <w:t>20</w:t>
    </w:r>
    <w:r w:rsidR="00F15F47">
      <w:rPr>
        <w:sz w:val="19"/>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5A87E" w14:textId="77777777" w:rsidR="004170C7" w:rsidRDefault="002B5A4C">
    <w:pPr>
      <w:tabs>
        <w:tab w:val="right" w:pos="8796"/>
      </w:tabs>
      <w:spacing w:after="0" w:line="259" w:lineRule="auto"/>
      <w:ind w:left="0" w:firstLine="0"/>
      <w:jc w:val="left"/>
    </w:pPr>
    <w:r>
      <w:rPr>
        <w:sz w:val="19"/>
      </w:rPr>
      <w:tab/>
    </w:r>
    <w:r w:rsidR="00F15F47">
      <w:fldChar w:fldCharType="begin"/>
    </w:r>
    <w:r>
      <w:instrText xml:space="preserve"> PAGE   \* MERGEFORMAT </w:instrText>
    </w:r>
    <w:r w:rsidR="00F15F47">
      <w:fldChar w:fldCharType="separate"/>
    </w:r>
    <w:r>
      <w:rPr>
        <w:sz w:val="19"/>
      </w:rPr>
      <w:t>1</w:t>
    </w:r>
    <w:r w:rsidR="00F15F47">
      <w:rPr>
        <w:sz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2736E" w14:textId="77777777" w:rsidR="00E63023" w:rsidRDefault="00E63023">
      <w:pPr>
        <w:spacing w:after="0" w:line="240" w:lineRule="auto"/>
      </w:pPr>
      <w:r>
        <w:separator/>
      </w:r>
    </w:p>
  </w:footnote>
  <w:footnote w:type="continuationSeparator" w:id="0">
    <w:p w14:paraId="3FDB1986" w14:textId="77777777" w:rsidR="00E63023" w:rsidRDefault="00E630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45239" w14:textId="77777777" w:rsidR="008A3287" w:rsidRDefault="008A328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DE049" w14:textId="77777777" w:rsidR="004A7942" w:rsidRDefault="00F778CC" w:rsidP="00EE09D2">
    <w:pPr>
      <w:pStyle w:val="Nagwek"/>
      <w:ind w:left="0" w:firstLine="0"/>
      <w:rPr>
        <w:rFonts w:asciiTheme="minorHAnsi" w:hAnsiTheme="minorHAnsi"/>
        <w:sz w:val="20"/>
        <w:szCs w:val="20"/>
      </w:rPr>
    </w:pPr>
    <w:r>
      <w:rPr>
        <w:noProof/>
      </w:rPr>
      <w:drawing>
        <wp:inline distT="0" distB="0" distL="0" distR="0" wp14:anchorId="18871EC5" wp14:editId="12B430CE">
          <wp:extent cx="5585460" cy="717550"/>
          <wp:effectExtent l="0" t="0" r="0" b="6350"/>
          <wp:docPr id="1" name="Obraz 1" descr="Obraz zawierający tekst, Czcionka, biały&#10;&#10;Logo: Fundusze Europejskie na Infrastrukturę, Klimat, Środowisko.&#10;Logo: Narodowy Fundusz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Czcionka, biały&#10;&#10;Logo: Fundusze Europejskie na Infrastrukturę, Klimat, Środowisko.&#10;Logo: Narodowy Fundusz Ochrony Środowiska i Gospodarki Wodnej."/>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5460" cy="717550"/>
                  </a:xfrm>
                  <a:prstGeom prst="rect">
                    <a:avLst/>
                  </a:prstGeom>
                  <a:noFill/>
                  <a:ln>
                    <a:noFill/>
                  </a:ln>
                </pic:spPr>
              </pic:pic>
            </a:graphicData>
          </a:graphic>
        </wp:inline>
      </w:drawing>
    </w:r>
  </w:p>
  <w:p w14:paraId="45C22CC2" w14:textId="6414403F" w:rsidR="00EE09D2" w:rsidRPr="00EE09D2" w:rsidDel="008A3287" w:rsidRDefault="00EE09D2" w:rsidP="00EE09D2">
    <w:pPr>
      <w:pStyle w:val="Nagwek"/>
      <w:ind w:left="0" w:firstLine="0"/>
      <w:rPr>
        <w:del w:id="0" w:author="Maliszewski Bartłomiej" w:date="2024-03-21T09:55:00Z"/>
        <w:rFonts w:asciiTheme="minorHAnsi" w:hAnsiTheme="minorHAnsi"/>
        <w:sz w:val="20"/>
        <w:szCs w:val="20"/>
      </w:rPr>
    </w:pPr>
    <w:del w:id="1" w:author="Maliszewski Bartłomiej" w:date="2024-03-21T09:55:00Z">
      <w:r w:rsidRPr="00EE09D2" w:rsidDel="008A3287">
        <w:rPr>
          <w:rFonts w:asciiTheme="minorHAnsi" w:hAnsiTheme="minorHAnsi"/>
          <w:sz w:val="20"/>
          <w:szCs w:val="20"/>
        </w:rPr>
        <w:delText xml:space="preserve">Załącznik 1 do </w:delText>
      </w:r>
      <w:r w:rsidDel="008A3287">
        <w:rPr>
          <w:rFonts w:asciiTheme="minorHAnsi" w:hAnsiTheme="minorHAnsi"/>
          <w:sz w:val="20"/>
          <w:szCs w:val="20"/>
        </w:rPr>
        <w:delText>I</w:delText>
      </w:r>
      <w:r w:rsidRPr="00EE09D2" w:rsidDel="008A3287">
        <w:rPr>
          <w:rFonts w:asciiTheme="minorHAnsi" w:hAnsiTheme="minorHAnsi"/>
          <w:sz w:val="20"/>
          <w:szCs w:val="20"/>
        </w:rPr>
        <w:delText>nstrukcji wypełniania wniosku o dofinansowanie</w:delText>
      </w:r>
    </w:del>
  </w:p>
  <w:p w14:paraId="453BD8F5" w14:textId="77777777" w:rsidR="00EE09D2" w:rsidRDefault="00EE09D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000FB" w14:textId="77777777" w:rsidR="008A3287" w:rsidRDefault="008A328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131A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E627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EA396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F11C0B"/>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E3E5B0F"/>
    <w:multiLevelType w:val="multilevel"/>
    <w:tmpl w:val="262CD742"/>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5" w15:restartNumberingAfterBreak="0">
    <w:nsid w:val="28923486"/>
    <w:multiLevelType w:val="hybridMultilevel"/>
    <w:tmpl w:val="513E51E4"/>
    <w:lvl w:ilvl="0" w:tplc="962241DA">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6" w15:restartNumberingAfterBreak="0">
    <w:nsid w:val="3F4907C3"/>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47F42F6D"/>
    <w:multiLevelType w:val="hybridMultilevel"/>
    <w:tmpl w:val="2AAEB924"/>
    <w:lvl w:ilvl="0" w:tplc="962241D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 w15:restartNumberingAfterBreak="0">
    <w:nsid w:val="4D6134B0"/>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4EE30F0A"/>
    <w:multiLevelType w:val="multilevel"/>
    <w:tmpl w:val="657242F0"/>
    <w:lvl w:ilvl="0">
      <w:start w:val="2"/>
      <w:numFmt w:val="decimal"/>
      <w:lvlText w:val="%1."/>
      <w:lvlJc w:val="left"/>
      <w:pPr>
        <w:ind w:left="360" w:hanging="360"/>
      </w:pPr>
      <w:rPr>
        <w:rFonts w:hint="default"/>
      </w:rPr>
    </w:lvl>
    <w:lvl w:ilvl="1">
      <w:start w:val="1"/>
      <w:numFmt w:val="decimal"/>
      <w:lvlText w:val="%1.%2."/>
      <w:lvlJc w:val="left"/>
      <w:pPr>
        <w:ind w:left="792"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0" w15:restartNumberingAfterBreak="0">
    <w:nsid w:val="57355A23"/>
    <w:multiLevelType w:val="multilevel"/>
    <w:tmpl w:val="589CF056"/>
    <w:lvl w:ilvl="0">
      <w:start w:val="1"/>
      <w:numFmt w:val="decimal"/>
      <w:lvlText w:val="%1."/>
      <w:lvlJc w:val="left"/>
      <w:pPr>
        <w:ind w:left="372" w:hanging="372"/>
      </w:pPr>
      <w:rPr>
        <w:rFonts w:hint="default"/>
      </w:rPr>
    </w:lvl>
    <w:lvl w:ilvl="1">
      <w:start w:val="1"/>
      <w:numFmt w:val="decimal"/>
      <w:lvlText w:val="%1.%2."/>
      <w:lvlJc w:val="left"/>
      <w:pPr>
        <w:ind w:left="710" w:hanging="372"/>
      </w:pPr>
      <w:rPr>
        <w:rFonts w:hint="default"/>
      </w:rPr>
    </w:lvl>
    <w:lvl w:ilvl="2">
      <w:start w:val="1"/>
      <w:numFmt w:val="decimal"/>
      <w:lvlText w:val="%1.%2.%3."/>
      <w:lvlJc w:val="left"/>
      <w:pPr>
        <w:ind w:left="1396" w:hanging="720"/>
      </w:pPr>
      <w:rPr>
        <w:rFonts w:hint="default"/>
      </w:rPr>
    </w:lvl>
    <w:lvl w:ilvl="3">
      <w:start w:val="1"/>
      <w:numFmt w:val="decimal"/>
      <w:lvlText w:val="%1.%2.%3.%4."/>
      <w:lvlJc w:val="left"/>
      <w:pPr>
        <w:ind w:left="1734" w:hanging="720"/>
      </w:pPr>
      <w:rPr>
        <w:rFonts w:hint="default"/>
      </w:rPr>
    </w:lvl>
    <w:lvl w:ilvl="4">
      <w:start w:val="1"/>
      <w:numFmt w:val="decimal"/>
      <w:lvlText w:val="%1.%2.%3.%4.%5."/>
      <w:lvlJc w:val="left"/>
      <w:pPr>
        <w:ind w:left="2432" w:hanging="1080"/>
      </w:pPr>
      <w:rPr>
        <w:rFonts w:hint="default"/>
      </w:rPr>
    </w:lvl>
    <w:lvl w:ilvl="5">
      <w:start w:val="1"/>
      <w:numFmt w:val="decimal"/>
      <w:lvlText w:val="%1.%2.%3.%4.%5.%6."/>
      <w:lvlJc w:val="left"/>
      <w:pPr>
        <w:ind w:left="2770" w:hanging="1080"/>
      </w:pPr>
      <w:rPr>
        <w:rFonts w:hint="default"/>
      </w:rPr>
    </w:lvl>
    <w:lvl w:ilvl="6">
      <w:start w:val="1"/>
      <w:numFmt w:val="decimal"/>
      <w:lvlText w:val="%1.%2.%3.%4.%5.%6.%7."/>
      <w:lvlJc w:val="left"/>
      <w:pPr>
        <w:ind w:left="3468" w:hanging="1440"/>
      </w:pPr>
      <w:rPr>
        <w:rFonts w:hint="default"/>
      </w:rPr>
    </w:lvl>
    <w:lvl w:ilvl="7">
      <w:start w:val="1"/>
      <w:numFmt w:val="decimal"/>
      <w:lvlText w:val="%1.%2.%3.%4.%5.%6.%7.%8."/>
      <w:lvlJc w:val="left"/>
      <w:pPr>
        <w:ind w:left="3806" w:hanging="1440"/>
      </w:pPr>
      <w:rPr>
        <w:rFonts w:hint="default"/>
      </w:rPr>
    </w:lvl>
    <w:lvl w:ilvl="8">
      <w:start w:val="1"/>
      <w:numFmt w:val="decimal"/>
      <w:lvlText w:val="%1.%2.%3.%4.%5.%6.%7.%8.%9."/>
      <w:lvlJc w:val="left"/>
      <w:pPr>
        <w:ind w:left="4504" w:hanging="1800"/>
      </w:pPr>
      <w:rPr>
        <w:rFonts w:hint="default"/>
      </w:rPr>
    </w:lvl>
  </w:abstractNum>
  <w:abstractNum w:abstractNumId="11" w15:restartNumberingAfterBreak="0">
    <w:nsid w:val="69564EEB"/>
    <w:multiLevelType w:val="hybridMultilevel"/>
    <w:tmpl w:val="8EBAFC9A"/>
    <w:lvl w:ilvl="0" w:tplc="4D98369C">
      <w:start w:val="1"/>
      <w:numFmt w:val="decimal"/>
      <w:pStyle w:val="Nagwek1"/>
      <w:lvlText w:val="%1."/>
      <w:lvlJc w:val="left"/>
      <w:pPr>
        <w:ind w:left="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1" w:tplc="8A102F5A">
      <w:start w:val="1"/>
      <w:numFmt w:val="lowerLetter"/>
      <w:lvlText w:val="%2"/>
      <w:lvlJc w:val="left"/>
      <w:pPr>
        <w:ind w:left="10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2" w:tplc="12243406">
      <w:start w:val="1"/>
      <w:numFmt w:val="lowerRoman"/>
      <w:lvlText w:val="%3"/>
      <w:lvlJc w:val="left"/>
      <w:pPr>
        <w:ind w:left="18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3" w:tplc="11C04212">
      <w:start w:val="1"/>
      <w:numFmt w:val="decimal"/>
      <w:lvlText w:val="%4"/>
      <w:lvlJc w:val="left"/>
      <w:pPr>
        <w:ind w:left="25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4" w:tplc="2376E060">
      <w:start w:val="1"/>
      <w:numFmt w:val="lowerLetter"/>
      <w:lvlText w:val="%5"/>
      <w:lvlJc w:val="left"/>
      <w:pPr>
        <w:ind w:left="324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5" w:tplc="61C2A762">
      <w:start w:val="1"/>
      <w:numFmt w:val="lowerRoman"/>
      <w:lvlText w:val="%6"/>
      <w:lvlJc w:val="left"/>
      <w:pPr>
        <w:ind w:left="396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6" w:tplc="FE4E8D86">
      <w:start w:val="1"/>
      <w:numFmt w:val="decimal"/>
      <w:lvlText w:val="%7"/>
      <w:lvlJc w:val="left"/>
      <w:pPr>
        <w:ind w:left="46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7" w:tplc="AF2A5CBA">
      <w:start w:val="1"/>
      <w:numFmt w:val="lowerLetter"/>
      <w:lvlText w:val="%8"/>
      <w:lvlJc w:val="left"/>
      <w:pPr>
        <w:ind w:left="54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8" w:tplc="E414998C">
      <w:start w:val="1"/>
      <w:numFmt w:val="lowerRoman"/>
      <w:lvlText w:val="%9"/>
      <w:lvlJc w:val="left"/>
      <w:pPr>
        <w:ind w:left="61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abstractNum>
  <w:num w:numId="1" w16cid:durableId="1883975469">
    <w:abstractNumId w:val="11"/>
  </w:num>
  <w:num w:numId="2" w16cid:durableId="1792938726">
    <w:abstractNumId w:val="5"/>
  </w:num>
  <w:num w:numId="3" w16cid:durableId="2068915167">
    <w:abstractNumId w:val="7"/>
  </w:num>
  <w:num w:numId="4" w16cid:durableId="1018700057">
    <w:abstractNumId w:val="11"/>
  </w:num>
  <w:num w:numId="5" w16cid:durableId="1284068938">
    <w:abstractNumId w:val="11"/>
  </w:num>
  <w:num w:numId="6" w16cid:durableId="291331842">
    <w:abstractNumId w:val="11"/>
  </w:num>
  <w:num w:numId="7" w16cid:durableId="1006010028">
    <w:abstractNumId w:val="11"/>
  </w:num>
  <w:num w:numId="8" w16cid:durableId="319311220">
    <w:abstractNumId w:val="2"/>
  </w:num>
  <w:num w:numId="9" w16cid:durableId="1246840700">
    <w:abstractNumId w:val="10"/>
  </w:num>
  <w:num w:numId="10" w16cid:durableId="802580499">
    <w:abstractNumId w:val="1"/>
  </w:num>
  <w:num w:numId="11" w16cid:durableId="2136368651">
    <w:abstractNumId w:val="8"/>
  </w:num>
  <w:num w:numId="12" w16cid:durableId="1584488587">
    <w:abstractNumId w:val="0"/>
  </w:num>
  <w:num w:numId="13" w16cid:durableId="594023030">
    <w:abstractNumId w:val="11"/>
  </w:num>
  <w:num w:numId="14" w16cid:durableId="1492867553">
    <w:abstractNumId w:val="3"/>
  </w:num>
  <w:num w:numId="15" w16cid:durableId="1765375481">
    <w:abstractNumId w:val="6"/>
  </w:num>
  <w:num w:numId="16" w16cid:durableId="2010676206">
    <w:abstractNumId w:val="9"/>
  </w:num>
  <w:num w:numId="17" w16cid:durableId="1366326061">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liszewski Bartłomiej">
    <w15:presenceInfo w15:providerId="AD" w15:userId="S::Bartlomiej.Maliszew@nfosigw.gov.pl::2480cd05-a8ba-409b-85db-cbc91124ff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0C7"/>
    <w:rsid w:val="00002611"/>
    <w:rsid w:val="000030E1"/>
    <w:rsid w:val="00004B55"/>
    <w:rsid w:val="00023E74"/>
    <w:rsid w:val="00032D79"/>
    <w:rsid w:val="000356C9"/>
    <w:rsid w:val="0003768E"/>
    <w:rsid w:val="00072050"/>
    <w:rsid w:val="000758E3"/>
    <w:rsid w:val="000819D2"/>
    <w:rsid w:val="00091D1A"/>
    <w:rsid w:val="000B6006"/>
    <w:rsid w:val="000D4A48"/>
    <w:rsid w:val="00102ABE"/>
    <w:rsid w:val="00105BB6"/>
    <w:rsid w:val="001218AA"/>
    <w:rsid w:val="00125357"/>
    <w:rsid w:val="00126E67"/>
    <w:rsid w:val="00136A59"/>
    <w:rsid w:val="00143140"/>
    <w:rsid w:val="00157334"/>
    <w:rsid w:val="0016127C"/>
    <w:rsid w:val="0017685F"/>
    <w:rsid w:val="00176EBB"/>
    <w:rsid w:val="00176FE0"/>
    <w:rsid w:val="00194301"/>
    <w:rsid w:val="00197D2B"/>
    <w:rsid w:val="001A6912"/>
    <w:rsid w:val="001B6737"/>
    <w:rsid w:val="001C4AAB"/>
    <w:rsid w:val="001C671C"/>
    <w:rsid w:val="001D46C7"/>
    <w:rsid w:val="001D7EC8"/>
    <w:rsid w:val="001E6788"/>
    <w:rsid w:val="001F4DDC"/>
    <w:rsid w:val="0021063A"/>
    <w:rsid w:val="00211F4C"/>
    <w:rsid w:val="00215441"/>
    <w:rsid w:val="00215D47"/>
    <w:rsid w:val="00216695"/>
    <w:rsid w:val="0022340A"/>
    <w:rsid w:val="00273A1E"/>
    <w:rsid w:val="00275882"/>
    <w:rsid w:val="0028257F"/>
    <w:rsid w:val="002A0DA4"/>
    <w:rsid w:val="002A18DA"/>
    <w:rsid w:val="002A406B"/>
    <w:rsid w:val="002B57BD"/>
    <w:rsid w:val="002B5A4C"/>
    <w:rsid w:val="002D14DB"/>
    <w:rsid w:val="002D49A5"/>
    <w:rsid w:val="002D5B4F"/>
    <w:rsid w:val="00313B9A"/>
    <w:rsid w:val="00347B8D"/>
    <w:rsid w:val="00353C36"/>
    <w:rsid w:val="00355207"/>
    <w:rsid w:val="003665AB"/>
    <w:rsid w:val="00392EFC"/>
    <w:rsid w:val="003A2EF7"/>
    <w:rsid w:val="003C4704"/>
    <w:rsid w:val="003C709D"/>
    <w:rsid w:val="003D2A6A"/>
    <w:rsid w:val="003D7D85"/>
    <w:rsid w:val="003E3415"/>
    <w:rsid w:val="003F0EFF"/>
    <w:rsid w:val="003F6CBB"/>
    <w:rsid w:val="00407AA6"/>
    <w:rsid w:val="00411EF7"/>
    <w:rsid w:val="00413BB4"/>
    <w:rsid w:val="004170C7"/>
    <w:rsid w:val="004600D4"/>
    <w:rsid w:val="0046022A"/>
    <w:rsid w:val="00461D0B"/>
    <w:rsid w:val="00464178"/>
    <w:rsid w:val="00482969"/>
    <w:rsid w:val="00482A02"/>
    <w:rsid w:val="004902F5"/>
    <w:rsid w:val="0049514B"/>
    <w:rsid w:val="004A2A80"/>
    <w:rsid w:val="004A7942"/>
    <w:rsid w:val="004B47A3"/>
    <w:rsid w:val="004D06AC"/>
    <w:rsid w:val="004D5F3F"/>
    <w:rsid w:val="00502481"/>
    <w:rsid w:val="00522AD9"/>
    <w:rsid w:val="005256E4"/>
    <w:rsid w:val="0054084A"/>
    <w:rsid w:val="005535E5"/>
    <w:rsid w:val="00573FCD"/>
    <w:rsid w:val="005B0465"/>
    <w:rsid w:val="005B6324"/>
    <w:rsid w:val="005B641B"/>
    <w:rsid w:val="005C5A48"/>
    <w:rsid w:val="005D3EF1"/>
    <w:rsid w:val="005E31B8"/>
    <w:rsid w:val="005F3358"/>
    <w:rsid w:val="00603F76"/>
    <w:rsid w:val="00653625"/>
    <w:rsid w:val="00655769"/>
    <w:rsid w:val="00655D5E"/>
    <w:rsid w:val="006614E2"/>
    <w:rsid w:val="00663A24"/>
    <w:rsid w:val="00663C34"/>
    <w:rsid w:val="00666B33"/>
    <w:rsid w:val="0067005D"/>
    <w:rsid w:val="00680F73"/>
    <w:rsid w:val="00683D35"/>
    <w:rsid w:val="00685FF3"/>
    <w:rsid w:val="00692E76"/>
    <w:rsid w:val="006A042F"/>
    <w:rsid w:val="006A145C"/>
    <w:rsid w:val="006C3266"/>
    <w:rsid w:val="006C3706"/>
    <w:rsid w:val="00701EE6"/>
    <w:rsid w:val="00706251"/>
    <w:rsid w:val="00710A8D"/>
    <w:rsid w:val="00714654"/>
    <w:rsid w:val="00722B24"/>
    <w:rsid w:val="00727C4C"/>
    <w:rsid w:val="0074753B"/>
    <w:rsid w:val="00751078"/>
    <w:rsid w:val="00757BEE"/>
    <w:rsid w:val="007657E7"/>
    <w:rsid w:val="00777ED1"/>
    <w:rsid w:val="0078309C"/>
    <w:rsid w:val="007A6217"/>
    <w:rsid w:val="007B1FDE"/>
    <w:rsid w:val="007C3E49"/>
    <w:rsid w:val="007D0D6A"/>
    <w:rsid w:val="007D3643"/>
    <w:rsid w:val="007D4BD2"/>
    <w:rsid w:val="00812930"/>
    <w:rsid w:val="00815DBA"/>
    <w:rsid w:val="00822728"/>
    <w:rsid w:val="00843989"/>
    <w:rsid w:val="00846FBE"/>
    <w:rsid w:val="008573D2"/>
    <w:rsid w:val="008642F7"/>
    <w:rsid w:val="00877ABB"/>
    <w:rsid w:val="0088037E"/>
    <w:rsid w:val="00880F03"/>
    <w:rsid w:val="00884089"/>
    <w:rsid w:val="00890684"/>
    <w:rsid w:val="008A3287"/>
    <w:rsid w:val="008A5155"/>
    <w:rsid w:val="008B3759"/>
    <w:rsid w:val="008B3C82"/>
    <w:rsid w:val="008C4097"/>
    <w:rsid w:val="008D000F"/>
    <w:rsid w:val="008D2F52"/>
    <w:rsid w:val="008E2442"/>
    <w:rsid w:val="008E3EE4"/>
    <w:rsid w:val="008E450C"/>
    <w:rsid w:val="008F3632"/>
    <w:rsid w:val="009152E2"/>
    <w:rsid w:val="00915BB8"/>
    <w:rsid w:val="00920B62"/>
    <w:rsid w:val="00941024"/>
    <w:rsid w:val="00965B20"/>
    <w:rsid w:val="009862E3"/>
    <w:rsid w:val="00991311"/>
    <w:rsid w:val="009977A3"/>
    <w:rsid w:val="009A341B"/>
    <w:rsid w:val="009C5450"/>
    <w:rsid w:val="009D110B"/>
    <w:rsid w:val="009D2407"/>
    <w:rsid w:val="009E5FEB"/>
    <w:rsid w:val="009F474A"/>
    <w:rsid w:val="00A1589D"/>
    <w:rsid w:val="00A161F0"/>
    <w:rsid w:val="00A27397"/>
    <w:rsid w:val="00A336F1"/>
    <w:rsid w:val="00A35083"/>
    <w:rsid w:val="00A4205F"/>
    <w:rsid w:val="00A55F99"/>
    <w:rsid w:val="00A61F31"/>
    <w:rsid w:val="00A67E12"/>
    <w:rsid w:val="00A97DB9"/>
    <w:rsid w:val="00AC27CA"/>
    <w:rsid w:val="00AD6616"/>
    <w:rsid w:val="00AF36AC"/>
    <w:rsid w:val="00B12417"/>
    <w:rsid w:val="00B201B9"/>
    <w:rsid w:val="00B409CC"/>
    <w:rsid w:val="00B43451"/>
    <w:rsid w:val="00B52810"/>
    <w:rsid w:val="00B64377"/>
    <w:rsid w:val="00B658F2"/>
    <w:rsid w:val="00B722BB"/>
    <w:rsid w:val="00BA224E"/>
    <w:rsid w:val="00BA481E"/>
    <w:rsid w:val="00BC3AAA"/>
    <w:rsid w:val="00BD765A"/>
    <w:rsid w:val="00BE316B"/>
    <w:rsid w:val="00BE36C3"/>
    <w:rsid w:val="00BF1A1F"/>
    <w:rsid w:val="00BF1B62"/>
    <w:rsid w:val="00BF74EC"/>
    <w:rsid w:val="00C119A2"/>
    <w:rsid w:val="00C15F4B"/>
    <w:rsid w:val="00C24055"/>
    <w:rsid w:val="00C347D3"/>
    <w:rsid w:val="00C44927"/>
    <w:rsid w:val="00C54989"/>
    <w:rsid w:val="00C72D04"/>
    <w:rsid w:val="00C81D4A"/>
    <w:rsid w:val="00C83D08"/>
    <w:rsid w:val="00C9484E"/>
    <w:rsid w:val="00C974B1"/>
    <w:rsid w:val="00CA076A"/>
    <w:rsid w:val="00CA5FE1"/>
    <w:rsid w:val="00CB0E0E"/>
    <w:rsid w:val="00CC432F"/>
    <w:rsid w:val="00CD1C20"/>
    <w:rsid w:val="00D16CA3"/>
    <w:rsid w:val="00D337A9"/>
    <w:rsid w:val="00D4392E"/>
    <w:rsid w:val="00D840F2"/>
    <w:rsid w:val="00D966F4"/>
    <w:rsid w:val="00DB180A"/>
    <w:rsid w:val="00DC3A80"/>
    <w:rsid w:val="00DC5147"/>
    <w:rsid w:val="00DC796E"/>
    <w:rsid w:val="00DD22E1"/>
    <w:rsid w:val="00DE7317"/>
    <w:rsid w:val="00DF0005"/>
    <w:rsid w:val="00E02C9D"/>
    <w:rsid w:val="00E23F36"/>
    <w:rsid w:val="00E26792"/>
    <w:rsid w:val="00E43444"/>
    <w:rsid w:val="00E52C2F"/>
    <w:rsid w:val="00E56B00"/>
    <w:rsid w:val="00E63023"/>
    <w:rsid w:val="00E66847"/>
    <w:rsid w:val="00E72C38"/>
    <w:rsid w:val="00E839CF"/>
    <w:rsid w:val="00EA0A94"/>
    <w:rsid w:val="00EB0183"/>
    <w:rsid w:val="00EB289F"/>
    <w:rsid w:val="00ED5ABC"/>
    <w:rsid w:val="00ED5DAE"/>
    <w:rsid w:val="00ED66A3"/>
    <w:rsid w:val="00EE09D2"/>
    <w:rsid w:val="00F10BAD"/>
    <w:rsid w:val="00F12E83"/>
    <w:rsid w:val="00F15F47"/>
    <w:rsid w:val="00F17F59"/>
    <w:rsid w:val="00F21D00"/>
    <w:rsid w:val="00F45A24"/>
    <w:rsid w:val="00F60C6B"/>
    <w:rsid w:val="00F64889"/>
    <w:rsid w:val="00F71EEE"/>
    <w:rsid w:val="00F778CC"/>
    <w:rsid w:val="00F85B15"/>
    <w:rsid w:val="00F939BC"/>
    <w:rsid w:val="00FB32E9"/>
    <w:rsid w:val="00FB7110"/>
    <w:rsid w:val="00FC4A9E"/>
    <w:rsid w:val="00FC7A7D"/>
    <w:rsid w:val="00FD2B00"/>
    <w:rsid w:val="00FD3515"/>
    <w:rsid w:val="00FF374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3A9AEE0"/>
  <w15:docId w15:val="{15093B11-33DF-4196-9145-58E14E5E3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5F47"/>
    <w:pPr>
      <w:spacing w:after="4" w:line="262" w:lineRule="auto"/>
      <w:ind w:left="348" w:hanging="10"/>
      <w:jc w:val="both"/>
    </w:pPr>
    <w:rPr>
      <w:rFonts w:ascii="Times New Roman" w:eastAsia="Times New Roman" w:hAnsi="Times New Roman" w:cs="Times New Roman"/>
      <w:color w:val="000000"/>
      <w:sz w:val="23"/>
    </w:rPr>
  </w:style>
  <w:style w:type="paragraph" w:styleId="Nagwek1">
    <w:name w:val="heading 1"/>
    <w:next w:val="Normalny"/>
    <w:link w:val="Nagwek1Znak"/>
    <w:uiPriority w:val="9"/>
    <w:unhideWhenUsed/>
    <w:qFormat/>
    <w:rsid w:val="00F15F47"/>
    <w:pPr>
      <w:keepNext/>
      <w:keepLines/>
      <w:numPr>
        <w:numId w:val="1"/>
      </w:numPr>
      <w:spacing w:after="9"/>
      <w:outlineLvl w:val="0"/>
    </w:pPr>
    <w:rPr>
      <w:rFonts w:ascii="Times New Roman" w:eastAsia="Times New Roman" w:hAnsi="Times New Roman" w:cs="Times New Roman"/>
      <w:b/>
      <w:color w:val="000000"/>
      <w:sz w:val="2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F15F47"/>
    <w:rPr>
      <w:rFonts w:ascii="Times New Roman" w:eastAsia="Times New Roman" w:hAnsi="Times New Roman" w:cs="Times New Roman"/>
      <w:b/>
      <w:color w:val="000000"/>
      <w:sz w:val="23"/>
    </w:rPr>
  </w:style>
  <w:style w:type="paragraph" w:styleId="Tekstdymka">
    <w:name w:val="Balloon Text"/>
    <w:basedOn w:val="Normalny"/>
    <w:link w:val="TekstdymkaZnak"/>
    <w:uiPriority w:val="99"/>
    <w:semiHidden/>
    <w:unhideWhenUsed/>
    <w:rsid w:val="00C81D4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81D4A"/>
    <w:rPr>
      <w:rFonts w:ascii="Segoe UI" w:eastAsia="Times New Roman" w:hAnsi="Segoe UI" w:cs="Segoe UI"/>
      <w:color w:val="000000"/>
      <w:sz w:val="18"/>
      <w:szCs w:val="18"/>
    </w:rPr>
  </w:style>
  <w:style w:type="character" w:styleId="Odwoaniedokomentarza">
    <w:name w:val="annotation reference"/>
    <w:basedOn w:val="Domylnaczcionkaakapitu"/>
    <w:uiPriority w:val="99"/>
    <w:semiHidden/>
    <w:unhideWhenUsed/>
    <w:rsid w:val="00CB0E0E"/>
    <w:rPr>
      <w:sz w:val="16"/>
      <w:szCs w:val="16"/>
    </w:rPr>
  </w:style>
  <w:style w:type="paragraph" w:styleId="Tekstkomentarza">
    <w:name w:val="annotation text"/>
    <w:basedOn w:val="Normalny"/>
    <w:link w:val="TekstkomentarzaZnak"/>
    <w:uiPriority w:val="99"/>
    <w:unhideWhenUsed/>
    <w:rsid w:val="00CB0E0E"/>
    <w:pPr>
      <w:spacing w:line="240" w:lineRule="auto"/>
    </w:pPr>
    <w:rPr>
      <w:sz w:val="20"/>
      <w:szCs w:val="20"/>
    </w:rPr>
  </w:style>
  <w:style w:type="character" w:customStyle="1" w:styleId="TekstkomentarzaZnak">
    <w:name w:val="Tekst komentarza Znak"/>
    <w:basedOn w:val="Domylnaczcionkaakapitu"/>
    <w:link w:val="Tekstkomentarza"/>
    <w:uiPriority w:val="99"/>
    <w:rsid w:val="00CB0E0E"/>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CB0E0E"/>
    <w:rPr>
      <w:b/>
      <w:bCs/>
    </w:rPr>
  </w:style>
  <w:style w:type="character" w:customStyle="1" w:styleId="TematkomentarzaZnak">
    <w:name w:val="Temat komentarza Znak"/>
    <w:basedOn w:val="TekstkomentarzaZnak"/>
    <w:link w:val="Tematkomentarza"/>
    <w:uiPriority w:val="99"/>
    <w:semiHidden/>
    <w:rsid w:val="00CB0E0E"/>
    <w:rPr>
      <w:rFonts w:ascii="Times New Roman" w:eastAsia="Times New Roman" w:hAnsi="Times New Roman" w:cs="Times New Roman"/>
      <w:b/>
      <w:bCs/>
      <w:color w:val="000000"/>
      <w:sz w:val="20"/>
      <w:szCs w:val="20"/>
    </w:rPr>
  </w:style>
  <w:style w:type="paragraph" w:styleId="Poprawka">
    <w:name w:val="Revision"/>
    <w:hidden/>
    <w:uiPriority w:val="99"/>
    <w:semiHidden/>
    <w:rsid w:val="004D5F3F"/>
    <w:pPr>
      <w:spacing w:after="0" w:line="240" w:lineRule="auto"/>
    </w:pPr>
    <w:rPr>
      <w:rFonts w:ascii="Times New Roman" w:eastAsia="Times New Roman" w:hAnsi="Times New Roman" w:cs="Times New Roman"/>
      <w:color w:val="000000"/>
      <w:sz w:val="23"/>
    </w:rPr>
  </w:style>
  <w:style w:type="table" w:styleId="Tabela-Siatka">
    <w:name w:val="Table Grid"/>
    <w:basedOn w:val="Standardowy"/>
    <w:uiPriority w:val="39"/>
    <w:rsid w:val="000B6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0B6006"/>
    <w:rPr>
      <w:color w:val="0563C1" w:themeColor="hyperlink"/>
      <w:u w:val="single"/>
    </w:rPr>
  </w:style>
  <w:style w:type="paragraph" w:styleId="Akapitzlist">
    <w:name w:val="List Paragraph"/>
    <w:basedOn w:val="Normalny"/>
    <w:uiPriority w:val="34"/>
    <w:qFormat/>
    <w:rsid w:val="00482A02"/>
    <w:pPr>
      <w:ind w:left="720"/>
      <w:contextualSpacing/>
    </w:pPr>
  </w:style>
  <w:style w:type="paragraph" w:styleId="Nagwek">
    <w:name w:val="header"/>
    <w:basedOn w:val="Normalny"/>
    <w:link w:val="NagwekZnak"/>
    <w:uiPriority w:val="99"/>
    <w:unhideWhenUsed/>
    <w:rsid w:val="00EE09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E09D2"/>
    <w:rPr>
      <w:rFonts w:ascii="Times New Roman" w:eastAsia="Times New Roman" w:hAnsi="Times New Roman" w:cs="Times New Roman"/>
      <w:color w:val="000000"/>
      <w:sz w:val="23"/>
    </w:rPr>
  </w:style>
  <w:style w:type="character" w:styleId="UyteHipercze">
    <w:name w:val="FollowedHyperlink"/>
    <w:basedOn w:val="Domylnaczcionkaakapitu"/>
    <w:uiPriority w:val="99"/>
    <w:semiHidden/>
    <w:unhideWhenUsed/>
    <w:rsid w:val="00BE316B"/>
    <w:rPr>
      <w:color w:val="954F72" w:themeColor="followedHyperlink"/>
      <w:u w:val="single"/>
    </w:rPr>
  </w:style>
  <w:style w:type="paragraph" w:customStyle="1" w:styleId="pf0">
    <w:name w:val="pf0"/>
    <w:basedOn w:val="Normalny"/>
    <w:rsid w:val="00822728"/>
    <w:pPr>
      <w:spacing w:before="100" w:beforeAutospacing="1" w:after="100" w:afterAutospacing="1" w:line="240" w:lineRule="auto"/>
      <w:ind w:left="0" w:firstLine="0"/>
      <w:jc w:val="left"/>
    </w:pPr>
    <w:rPr>
      <w:color w:val="auto"/>
      <w:sz w:val="24"/>
      <w:szCs w:val="24"/>
    </w:rPr>
  </w:style>
  <w:style w:type="character" w:customStyle="1" w:styleId="cf01">
    <w:name w:val="cf01"/>
    <w:basedOn w:val="Domylnaczcionkaakapitu"/>
    <w:rsid w:val="00822728"/>
    <w:rPr>
      <w:rFonts w:ascii="Segoe UI" w:hAnsi="Segoe UI" w:cs="Segoe UI" w:hint="default"/>
      <w:sz w:val="18"/>
      <w:szCs w:val="18"/>
    </w:rPr>
  </w:style>
  <w:style w:type="character" w:customStyle="1" w:styleId="Nierozpoznanawzmianka1">
    <w:name w:val="Nierozpoznana wzmianka1"/>
    <w:basedOn w:val="Domylnaczcionkaakapitu"/>
    <w:uiPriority w:val="99"/>
    <w:semiHidden/>
    <w:unhideWhenUsed/>
    <w:rsid w:val="00666B33"/>
    <w:rPr>
      <w:color w:val="605E5C"/>
      <w:shd w:val="clear" w:color="auto" w:fill="E1DFDD"/>
    </w:rPr>
  </w:style>
  <w:style w:type="paragraph" w:customStyle="1" w:styleId="NagowekFENIKS">
    <w:name w:val="Nagłowek FENIKS"/>
    <w:basedOn w:val="Nagwek1"/>
    <w:link w:val="NagowekFENIKSZnak"/>
    <w:autoRedefine/>
    <w:qFormat/>
    <w:rsid w:val="003D7D85"/>
    <w:pPr>
      <w:numPr>
        <w:numId w:val="0"/>
      </w:numPr>
      <w:spacing w:before="360" w:after="240" w:line="240" w:lineRule="auto"/>
      <w:jc w:val="center"/>
    </w:pPr>
    <w:rPr>
      <w:rFonts w:eastAsiaTheme="majorEastAsia" w:cstheme="minorHAnsi"/>
      <w:b w:val="0"/>
      <w:bCs/>
      <w:sz w:val="28"/>
      <w:szCs w:val="28"/>
      <w:lang w:eastAsia="en-GB"/>
    </w:rPr>
  </w:style>
  <w:style w:type="character" w:customStyle="1" w:styleId="NagowekFENIKSZnak">
    <w:name w:val="Nagłowek FENIKS Znak"/>
    <w:basedOn w:val="Nagwek1Znak"/>
    <w:link w:val="NagowekFENIKS"/>
    <w:rsid w:val="003D7D85"/>
    <w:rPr>
      <w:rFonts w:ascii="Times New Roman" w:eastAsiaTheme="majorEastAsia" w:hAnsi="Times New Roman" w:cstheme="minorHAnsi"/>
      <w:b w:val="0"/>
      <w:bCs/>
      <w:color w:val="000000"/>
      <w:sz w:val="28"/>
      <w:szCs w:val="2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207849">
      <w:bodyDiv w:val="1"/>
      <w:marLeft w:val="0"/>
      <w:marRight w:val="0"/>
      <w:marTop w:val="0"/>
      <w:marBottom w:val="0"/>
      <w:divBdr>
        <w:top w:val="none" w:sz="0" w:space="0" w:color="auto"/>
        <w:left w:val="none" w:sz="0" w:space="0" w:color="auto"/>
        <w:bottom w:val="none" w:sz="0" w:space="0" w:color="auto"/>
        <w:right w:val="none" w:sz="0" w:space="0" w:color="auto"/>
      </w:divBdr>
    </w:div>
    <w:div w:id="220364615">
      <w:bodyDiv w:val="1"/>
      <w:marLeft w:val="0"/>
      <w:marRight w:val="0"/>
      <w:marTop w:val="0"/>
      <w:marBottom w:val="0"/>
      <w:divBdr>
        <w:top w:val="none" w:sz="0" w:space="0" w:color="auto"/>
        <w:left w:val="none" w:sz="0" w:space="0" w:color="auto"/>
        <w:bottom w:val="none" w:sz="0" w:space="0" w:color="auto"/>
        <w:right w:val="none" w:sz="0" w:space="0" w:color="auto"/>
      </w:divBdr>
    </w:div>
    <w:div w:id="808474495">
      <w:bodyDiv w:val="1"/>
      <w:marLeft w:val="0"/>
      <w:marRight w:val="0"/>
      <w:marTop w:val="0"/>
      <w:marBottom w:val="0"/>
      <w:divBdr>
        <w:top w:val="none" w:sz="0" w:space="0" w:color="auto"/>
        <w:left w:val="none" w:sz="0" w:space="0" w:color="auto"/>
        <w:bottom w:val="none" w:sz="0" w:space="0" w:color="auto"/>
        <w:right w:val="none" w:sz="0" w:space="0" w:color="auto"/>
      </w:divBdr>
    </w:div>
    <w:div w:id="1540437277">
      <w:bodyDiv w:val="1"/>
      <w:marLeft w:val="0"/>
      <w:marRight w:val="0"/>
      <w:marTop w:val="0"/>
      <w:marBottom w:val="0"/>
      <w:divBdr>
        <w:top w:val="none" w:sz="0" w:space="0" w:color="auto"/>
        <w:left w:val="none" w:sz="0" w:space="0" w:color="auto"/>
        <w:bottom w:val="none" w:sz="0" w:space="0" w:color="auto"/>
        <w:right w:val="none" w:sz="0" w:space="0" w:color="auto"/>
      </w:divBdr>
    </w:div>
    <w:div w:id="21040608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media/115275/Wytyczne_PI_i_PH_21_27_5.pdf" TargetMode="External"/><Relationship Id="rId13" Type="http://schemas.openxmlformats.org/officeDocument/2006/relationships/image" Target="media/image1.png"/><Relationship Id="rId18" Type="http://schemas.openxmlformats.org/officeDocument/2006/relationships/hyperlink" Target="https://klimada2.ios.gov.pl/wp-content/uploads/2022/12/IOS-PIB_Zmiany-klimatu-i-adaptacja-do-zmian-klimatu-w-ocenach-oddzialywania-na-srodowisko.-PODRECZNIK-1-skompresowany.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eur-lex.europa.eu/legal-content/PL/TXT/?uri=celex:52000DC0001" TargetMode="External"/><Relationship Id="rId17" Type="http://schemas.openxmlformats.org/officeDocument/2006/relationships/hyperlink" Target="https://www.ipcc.ch/report/sixth-assessment-report-cycle/"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eur-lex.europa.eu/legal-content/PL/TXT/?uri=uriserv%3AOJ.C_.2021.373.01.0001.01.POL&amp;toc=OJ%3AC%3A2021%3A373%3AFUL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is.gov.pl/media/108045/ocena_DNSH_FEnIKS_2021-2027.pdf"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ec.europa.eu/environment/nature/natura2000/management/docs/art6/PL_art_6_guide_jun_2019.pdf"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https://www.gov.pl/web/planodbudowy/dnsh2" TargetMode="External"/><Relationship Id="rId19" Type="http://schemas.openxmlformats.org/officeDocument/2006/relationships/hyperlink" Target="https://eur-lex.europa.eu/legal-content/PL/TXT/HTML/?uri=OJ:C:2021:373:FULL&amp;from=EN" TargetMode="External"/><Relationship Id="rId4" Type="http://schemas.openxmlformats.org/officeDocument/2006/relationships/settings" Target="settings.xml"/><Relationship Id="rId9" Type="http://schemas.openxmlformats.org/officeDocument/2006/relationships/hyperlink" Target="https://eur-lex.europa.eu/legal-content/PL/TXT/PDF/?uri=CELEX%3A52021XC0218%2801%29&amp;from=EN" TargetMode="External"/><Relationship Id="rId14" Type="http://schemas.openxmlformats.org/officeDocument/2006/relationships/hyperlink" Target="https://ec.europa.eu/environment/nature/natura2000/management/docs/art6/natura_2000_assess_pl.pdf" TargetMode="External"/><Relationship Id="rId22" Type="http://schemas.openxmlformats.org/officeDocument/2006/relationships/footer" Target="footer1.xml"/><Relationship Id="rId27"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E1478A-82E6-44E6-B742-E633B76D1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4088</Words>
  <Characters>24530</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Oœ priorytetowa I</vt:lpstr>
    </vt:vector>
  </TitlesOfParts>
  <Company>NFOSiGW</Company>
  <LinksUpToDate>false</LinksUpToDate>
  <CharactersWithSpaces>28561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Oœ priorytetowa I</dc:title>
  <dc:subject/>
  <dc:creator>marcin_bialek</dc:creator>
  <cp:keywords/>
  <cp:lastModifiedBy>Maliszewski Bartłomiej</cp:lastModifiedBy>
  <cp:revision>5</cp:revision>
  <cp:lastPrinted>2023-08-16T05:11:00Z</cp:lastPrinted>
  <dcterms:created xsi:type="dcterms:W3CDTF">2024-03-12T14:07:00Z</dcterms:created>
  <dcterms:modified xsi:type="dcterms:W3CDTF">2024-03-21T08:55:00Z</dcterms:modified>
</cp:coreProperties>
</file>